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E7E15" w14:textId="58B10089" w:rsidR="00ED5510" w:rsidRPr="00ED5510" w:rsidRDefault="003F205B" w:rsidP="003F205B">
      <w:pPr>
        <w:pBdr>
          <w:bottom w:val="single" w:sz="12" w:space="0" w:color="auto"/>
        </w:pBdr>
        <w:jc w:val="left"/>
        <w:rPr>
          <w:rFonts w:ascii="Calibri" w:hAnsi="Calibri"/>
          <w:sz w:val="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5871A4A" wp14:editId="21135C53">
                <wp:simplePos x="0" y="0"/>
                <wp:positionH relativeFrom="column">
                  <wp:posOffset>123825</wp:posOffset>
                </wp:positionH>
                <wp:positionV relativeFrom="paragraph">
                  <wp:posOffset>76200</wp:posOffset>
                </wp:positionV>
                <wp:extent cx="6347460" cy="590550"/>
                <wp:effectExtent l="0" t="0" r="15240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7460" cy="59055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AC750E" w14:textId="6221B297" w:rsidR="000D0402" w:rsidRDefault="000D0402" w:rsidP="000D040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871A4A" id="Rectangle 3" o:spid="_x0000_s1026" style="position:absolute;margin-left:9.75pt;margin-top:6pt;width:499.8pt;height:46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" fillcolor="#ffc" strokecolor="white">
                <v:textbox>
                  <w:txbxContent>
                    <w:p w14:paraId="06AC750E" w14:textId="6221B297" w:rsidR="000D0402" w:rsidRDefault="000D0402" w:rsidP="000D040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D5ECA">
        <w:rPr>
          <w:rFonts w:ascii="Calibri" w:hAnsi="Calibri"/>
          <w:sz w:val="4"/>
        </w:rPr>
        <w:tab/>
      </w:r>
    </w:p>
    <w:p w14:paraId="3D1E5473" w14:textId="2B2605BF" w:rsidR="00ED5510" w:rsidRDefault="003F205B" w:rsidP="003F205B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Questionnaire </w:t>
      </w:r>
      <w:r w:rsidR="00993116">
        <w:rPr>
          <w:b/>
          <w:bCs/>
          <w:sz w:val="32"/>
          <w:szCs w:val="32"/>
        </w:rPr>
        <w:t xml:space="preserve">Entreprise </w:t>
      </w:r>
      <w:r>
        <w:rPr>
          <w:b/>
          <w:bCs/>
          <w:sz w:val="32"/>
          <w:szCs w:val="32"/>
        </w:rPr>
        <w:t>à remplir</w:t>
      </w:r>
    </w:p>
    <w:p w14:paraId="608842B6" w14:textId="02D21D86" w:rsidR="003F205B" w:rsidRPr="00AE05DA" w:rsidRDefault="003F205B" w:rsidP="003F205B">
      <w:pPr>
        <w:pStyle w:val="Corpsdetexte2"/>
        <w:rPr>
          <w:rFonts w:ascii="Arial Narrow" w:hAnsi="Arial Narrow"/>
          <w:sz w:val="28"/>
          <w:szCs w:val="32"/>
          <w:lang w:val="fr-FR"/>
        </w:rPr>
      </w:pPr>
      <w:r w:rsidRPr="00AE05DA">
        <w:rPr>
          <w:rFonts w:ascii="Arial Narrow" w:hAnsi="Arial Narrow"/>
          <w:sz w:val="28"/>
          <w:szCs w:val="32"/>
          <w:lang w:val="fr-FR"/>
        </w:rPr>
        <w:t>Référence</w:t>
      </w:r>
      <w:r>
        <w:rPr>
          <w:rFonts w:ascii="Arial Narrow" w:hAnsi="Arial Narrow"/>
          <w:sz w:val="28"/>
          <w:szCs w:val="32"/>
          <w:lang w:val="fr-FR"/>
        </w:rPr>
        <w:t xml:space="preserve"> </w:t>
      </w:r>
      <w:r w:rsidR="000D0402" w:rsidRPr="000D0402">
        <w:rPr>
          <w:rFonts w:ascii="Arial Narrow" w:hAnsi="Arial Narrow"/>
          <w:sz w:val="28"/>
          <w:szCs w:val="32"/>
          <w:lang w:val="fr-FR"/>
        </w:rPr>
        <w:t>[2025 /Coordo BF181/N°001]</w:t>
      </w:r>
    </w:p>
    <w:p w14:paraId="7260AE0A" w14:textId="77777777" w:rsidR="00ED5510" w:rsidRPr="00ED5510" w:rsidRDefault="00ED5510" w:rsidP="00ED5510">
      <w:pPr>
        <w:pBdr>
          <w:bottom w:val="single" w:sz="12" w:space="0" w:color="auto"/>
        </w:pBdr>
        <w:rPr>
          <w:rFonts w:ascii="Calibri" w:hAnsi="Calibri"/>
          <w:sz w:val="4"/>
        </w:rPr>
      </w:pPr>
    </w:p>
    <w:p w14:paraId="5EB6E560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Nom légal de la société :</w:t>
      </w:r>
    </w:p>
    <w:p w14:paraId="298A80D3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Numéro d'enregistrement de la société :</w:t>
      </w:r>
    </w:p>
    <w:p w14:paraId="417CD62D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Adresse :</w:t>
      </w:r>
    </w:p>
    <w:p w14:paraId="6D3146AD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Pays :</w:t>
      </w:r>
    </w:p>
    <w:p w14:paraId="16713BE2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Site internet :</w:t>
      </w:r>
    </w:p>
    <w:p w14:paraId="11130946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Date de création de l’entreprise :</w:t>
      </w:r>
    </w:p>
    <w:p w14:paraId="22577070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Contact commercial (nom, titre, téléphone, courriel) :</w:t>
      </w:r>
    </w:p>
    <w:p w14:paraId="0F814066" w14:textId="77777777" w:rsidR="003F205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Contact technique (nom, titre, téléphone, courriel) :</w:t>
      </w:r>
    </w:p>
    <w:p w14:paraId="14CD63F6" w14:textId="2CD2647F" w:rsidR="0005413B" w:rsidRDefault="008736DC" w:rsidP="003F205B">
      <w:pPr>
        <w:spacing w:after="0" w:line="240" w:lineRule="auto"/>
        <w:rPr>
          <w:color w:val="000000"/>
          <w:lang w:eastAsia="fr-FR"/>
        </w:rPr>
      </w:pPr>
      <w:r w:rsidRPr="008736DC">
        <w:rPr>
          <w:color w:val="000000"/>
          <w:lang w:eastAsia="fr-FR"/>
        </w:rPr>
        <w:t>Numéro d’Identification Fiscale (</w:t>
      </w:r>
      <w:r w:rsidR="007B46EF">
        <w:rPr>
          <w:color w:val="000000"/>
          <w:lang w:eastAsia="fr-FR"/>
        </w:rPr>
        <w:t>IFU</w:t>
      </w:r>
      <w:r w:rsidRPr="008736DC">
        <w:rPr>
          <w:color w:val="000000"/>
          <w:lang w:eastAsia="fr-FR"/>
        </w:rPr>
        <w:t>)</w:t>
      </w:r>
      <w:r w:rsidR="001C2791">
        <w:rPr>
          <w:color w:val="000000"/>
          <w:lang w:eastAsia="fr-FR"/>
        </w:rPr>
        <w:t> :</w:t>
      </w:r>
    </w:p>
    <w:p w14:paraId="4D3276A4" w14:textId="5AD48EC9" w:rsidR="001C2791" w:rsidRPr="004B224B" w:rsidRDefault="001C2791" w:rsidP="003F205B">
      <w:pPr>
        <w:spacing w:after="0" w:line="240" w:lineRule="auto"/>
        <w:rPr>
          <w:color w:val="000000"/>
          <w:lang w:eastAsia="fr-FR"/>
        </w:rPr>
      </w:pPr>
      <w:r w:rsidRPr="001C2791">
        <w:rPr>
          <w:color w:val="000000"/>
          <w:lang w:eastAsia="fr-FR"/>
        </w:rPr>
        <w:t>Représentant légal (Nom et Fonction)</w:t>
      </w:r>
      <w:r>
        <w:rPr>
          <w:color w:val="000000"/>
          <w:lang w:eastAsia="fr-FR"/>
        </w:rPr>
        <w:t> :</w:t>
      </w:r>
    </w:p>
    <w:p w14:paraId="60DF97B7" w14:textId="77777777" w:rsidR="003F205B" w:rsidRDefault="003F205B" w:rsidP="003F205B">
      <w:pPr>
        <w:pStyle w:val="Paragraphedeliste"/>
        <w:suppressAutoHyphens/>
        <w:spacing w:after="0" w:line="240" w:lineRule="auto"/>
        <w:ind w:left="720"/>
        <w:contextualSpacing/>
        <w:rPr>
          <w:rFonts w:cs="Arial"/>
          <w:color w:val="000000"/>
          <w:szCs w:val="20"/>
        </w:rPr>
      </w:pPr>
    </w:p>
    <w:p w14:paraId="49744890" w14:textId="77777777" w:rsidR="003F205B" w:rsidRPr="004B224B" w:rsidRDefault="003F205B" w:rsidP="003F205B">
      <w:pPr>
        <w:pStyle w:val="Paragraphedeliste"/>
        <w:suppressAutoHyphens/>
        <w:contextualSpacing/>
        <w:rPr>
          <w:rFonts w:cs="Arial"/>
          <w:color w:val="000000"/>
          <w:szCs w:val="20"/>
        </w:rPr>
      </w:pPr>
    </w:p>
    <w:p w14:paraId="0D108A64" w14:textId="77777777" w:rsidR="003F205B" w:rsidRPr="004B224B" w:rsidRDefault="003F205B" w:rsidP="003F205B">
      <w:pPr>
        <w:pStyle w:val="Paragraphedeliste"/>
        <w:numPr>
          <w:ilvl w:val="0"/>
          <w:numId w:val="13"/>
        </w:numPr>
        <w:suppressAutoHyphens/>
        <w:spacing w:after="0" w:line="240" w:lineRule="auto"/>
        <w:contextualSpacing/>
        <w:rPr>
          <w:rFonts w:cs="Arial"/>
          <w:color w:val="000000"/>
          <w:szCs w:val="20"/>
        </w:rPr>
      </w:pPr>
      <w:r w:rsidRPr="004B224B">
        <w:rPr>
          <w:rFonts w:cs="Arial"/>
          <w:color w:val="000000"/>
          <w:szCs w:val="20"/>
        </w:rPr>
        <w:t>Merci de remplir le tableau suivant pour votre entreprise</w:t>
      </w:r>
    </w:p>
    <w:p w14:paraId="4E99DC25" w14:textId="0354F42F" w:rsidR="003F205B" w:rsidRPr="004B224B" w:rsidRDefault="003F205B" w:rsidP="003F205B">
      <w:pPr>
        <w:spacing w:after="0" w:line="240" w:lineRule="auto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6"/>
        <w:gridCol w:w="2634"/>
        <w:gridCol w:w="2195"/>
        <w:gridCol w:w="2596"/>
      </w:tblGrid>
      <w:tr w:rsidR="003F205B" w:rsidRPr="004B224B" w14:paraId="7540F3B1" w14:textId="77777777" w:rsidTr="003F205B">
        <w:trPr>
          <w:trHeight w:val="328"/>
        </w:trPr>
        <w:tc>
          <w:tcPr>
            <w:tcW w:w="1451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F9F4BA8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59" w:type="pct"/>
            <w:shd w:val="clear" w:color="auto" w:fill="D9D9D9"/>
            <w:vAlign w:val="center"/>
          </w:tcPr>
          <w:p w14:paraId="1D267288" w14:textId="1EEE784F" w:rsidR="003F205B" w:rsidRPr="00CF3DA9" w:rsidRDefault="00612CD2" w:rsidP="00612CD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049" w:type="pct"/>
            <w:shd w:val="clear" w:color="auto" w:fill="D9D9D9"/>
            <w:vAlign w:val="center"/>
          </w:tcPr>
          <w:p w14:paraId="670480AE" w14:textId="5CBCE086" w:rsidR="003F205B" w:rsidRPr="00CF3DA9" w:rsidRDefault="00612CD2" w:rsidP="003F205B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241" w:type="pct"/>
            <w:shd w:val="clear" w:color="auto" w:fill="D9D9D9"/>
            <w:vAlign w:val="center"/>
          </w:tcPr>
          <w:p w14:paraId="32C972AC" w14:textId="12E30176" w:rsidR="003F205B" w:rsidRPr="00CF3DA9" w:rsidRDefault="00612CD2" w:rsidP="003F205B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3F205B" w:rsidRPr="004B224B" w14:paraId="5CEE8A2C" w14:textId="77777777" w:rsidTr="00455A8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57D1CAE1" w14:textId="77777777" w:rsidR="003F205B" w:rsidRPr="00171C01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  <w:r w:rsidRPr="00171C01">
              <w:rPr>
                <w:color w:val="000000"/>
              </w:rPr>
              <w:t>Chiffre d’affaires</w:t>
            </w:r>
          </w:p>
        </w:tc>
        <w:tc>
          <w:tcPr>
            <w:tcW w:w="1259" w:type="pct"/>
            <w:vAlign w:val="center"/>
          </w:tcPr>
          <w:p w14:paraId="26610410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72E5A9FC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6FB71005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3F205B" w:rsidRPr="004B224B" w14:paraId="37D96A4D" w14:textId="77777777" w:rsidTr="00455A8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4637ABA7" w14:textId="77777777" w:rsidR="003F205B" w:rsidRPr="00171C01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  <w:r w:rsidRPr="00171C01">
              <w:t>Résultat net après impôts</w:t>
            </w:r>
          </w:p>
        </w:tc>
        <w:tc>
          <w:tcPr>
            <w:tcW w:w="1259" w:type="pct"/>
            <w:vAlign w:val="center"/>
          </w:tcPr>
          <w:p w14:paraId="60C0EE32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647EEDC5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74749733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3F205B" w:rsidRPr="004B224B" w14:paraId="3C00A141" w14:textId="77777777" w:rsidTr="00455A8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2ACFDFAB" w14:textId="77777777" w:rsidR="003F205B" w:rsidRPr="00171C01" w:rsidRDefault="003F205B" w:rsidP="003F205B">
            <w:pPr>
              <w:spacing w:after="0" w:line="240" w:lineRule="auto"/>
              <w:jc w:val="center"/>
            </w:pPr>
            <w:r w:rsidRPr="00171C01">
              <w:t>Effectifs totaux</w:t>
            </w:r>
          </w:p>
        </w:tc>
        <w:tc>
          <w:tcPr>
            <w:tcW w:w="1259" w:type="pct"/>
            <w:vAlign w:val="center"/>
          </w:tcPr>
          <w:p w14:paraId="03C478D8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235CA227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33C58809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3F205B" w:rsidRPr="004B224B" w14:paraId="03E6D605" w14:textId="77777777" w:rsidTr="00455A8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7F37083C" w14:textId="77777777" w:rsidR="003F205B" w:rsidRPr="00171C01" w:rsidRDefault="003F205B" w:rsidP="003F205B">
            <w:pPr>
              <w:spacing w:after="0" w:line="240" w:lineRule="auto"/>
              <w:jc w:val="center"/>
              <w:rPr>
                <w:i/>
              </w:rPr>
            </w:pPr>
            <w:r w:rsidRPr="00171C01">
              <w:rPr>
                <w:i/>
              </w:rPr>
              <w:t>Effectifs administratifs</w:t>
            </w:r>
          </w:p>
        </w:tc>
        <w:tc>
          <w:tcPr>
            <w:tcW w:w="1259" w:type="pct"/>
            <w:vAlign w:val="center"/>
          </w:tcPr>
          <w:p w14:paraId="7D43ECE4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31E3D3DA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0C4310C4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3F205B" w:rsidRPr="004B224B" w14:paraId="7D556CE6" w14:textId="77777777" w:rsidTr="00455A8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49AD34BD" w14:textId="15543340" w:rsidR="003F205B" w:rsidRPr="00171C01" w:rsidRDefault="003F205B" w:rsidP="003F205B">
            <w:pPr>
              <w:spacing w:after="0" w:line="240" w:lineRule="auto"/>
              <w:jc w:val="center"/>
              <w:rPr>
                <w:i/>
                <w:color w:val="000000"/>
              </w:rPr>
            </w:pPr>
            <w:r w:rsidRPr="00171C01">
              <w:rPr>
                <w:i/>
              </w:rPr>
              <w:t>Effectifs techniques</w:t>
            </w:r>
            <w:r w:rsidR="007D4FD8">
              <w:rPr>
                <w:i/>
              </w:rPr>
              <w:t xml:space="preserve"> </w:t>
            </w:r>
            <w:r w:rsidR="007D4FD8" w:rsidRPr="007D4FD8">
              <w:rPr>
                <w:i/>
              </w:rPr>
              <w:t>sur chantiers</w:t>
            </w:r>
          </w:p>
        </w:tc>
        <w:tc>
          <w:tcPr>
            <w:tcW w:w="1259" w:type="pct"/>
            <w:vAlign w:val="center"/>
          </w:tcPr>
          <w:p w14:paraId="14CD15F9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1AD0A6BC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51993364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</w:tbl>
    <w:p w14:paraId="137B4FAE" w14:textId="77777777" w:rsidR="003F205B" w:rsidRPr="00BA33BB" w:rsidRDefault="003F205B" w:rsidP="003F205B">
      <w:pPr>
        <w:pStyle w:val="Paragraphedeliste"/>
        <w:ind w:left="502"/>
        <w:rPr>
          <w:color w:val="000000"/>
          <w:szCs w:val="20"/>
        </w:rPr>
      </w:pPr>
    </w:p>
    <w:p w14:paraId="1AC52A65" w14:textId="77777777" w:rsidR="00950B14" w:rsidRDefault="003F205B" w:rsidP="00950B14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 w:rsidRPr="00BA33BB">
        <w:rPr>
          <w:szCs w:val="20"/>
        </w:rPr>
        <w:t>Quelles sont vos activités principales ?</w:t>
      </w:r>
      <w:r w:rsidR="008A0629">
        <w:rPr>
          <w:szCs w:val="20"/>
        </w:rPr>
        <w:t xml:space="preserve"> </w:t>
      </w:r>
    </w:p>
    <w:p w14:paraId="2565C516" w14:textId="77777777" w:rsidR="00612CD2" w:rsidRDefault="00612CD2" w:rsidP="00612CD2">
      <w:pPr>
        <w:pStyle w:val="Paragraphedeliste"/>
        <w:spacing w:after="0" w:line="240" w:lineRule="auto"/>
        <w:ind w:left="720"/>
        <w:jc w:val="left"/>
        <w:rPr>
          <w:szCs w:val="20"/>
        </w:rPr>
      </w:pPr>
    </w:p>
    <w:p w14:paraId="54B5F4E9" w14:textId="77777777" w:rsidR="00950B14" w:rsidRDefault="00950B14" w:rsidP="00950B14">
      <w:pPr>
        <w:pStyle w:val="Paragraphedeliste"/>
        <w:spacing w:after="0" w:line="240" w:lineRule="auto"/>
        <w:ind w:left="720"/>
        <w:jc w:val="left"/>
        <w:rPr>
          <w:szCs w:val="20"/>
        </w:rPr>
      </w:pPr>
    </w:p>
    <w:p w14:paraId="37EBAC3E" w14:textId="18F81D91" w:rsidR="003F205B" w:rsidRDefault="003F205B" w:rsidP="00950B14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 w:rsidRPr="00950B14">
        <w:rPr>
          <w:szCs w:val="20"/>
        </w:rPr>
        <w:t>Si vous avez d’autres activités, quels autres services offrez-vous ?</w:t>
      </w:r>
    </w:p>
    <w:p w14:paraId="4E9929CB" w14:textId="77777777" w:rsidR="00612CD2" w:rsidRPr="00612CD2" w:rsidRDefault="00612CD2" w:rsidP="00612CD2">
      <w:pPr>
        <w:spacing w:after="0" w:line="240" w:lineRule="auto"/>
        <w:jc w:val="left"/>
        <w:rPr>
          <w:szCs w:val="20"/>
        </w:rPr>
      </w:pPr>
    </w:p>
    <w:p w14:paraId="319364A6" w14:textId="77777777" w:rsidR="00993116" w:rsidRPr="008A0629" w:rsidRDefault="00993116" w:rsidP="00993116">
      <w:pPr>
        <w:pStyle w:val="Paragraphedeliste"/>
        <w:spacing w:after="0" w:line="240" w:lineRule="auto"/>
        <w:ind w:left="720"/>
        <w:jc w:val="left"/>
        <w:rPr>
          <w:szCs w:val="20"/>
        </w:rPr>
      </w:pPr>
    </w:p>
    <w:p w14:paraId="66516D4B" w14:textId="602B51FE" w:rsidR="003F205B" w:rsidRPr="00BA33BB" w:rsidRDefault="003F205B" w:rsidP="003F205B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 w:rsidRPr="00BA33BB">
        <w:rPr>
          <w:szCs w:val="20"/>
        </w:rPr>
        <w:t xml:space="preserve">Avez-vous déjà travaillé avec une entité de </w:t>
      </w:r>
      <w:r>
        <w:rPr>
          <w:szCs w:val="20"/>
        </w:rPr>
        <w:t>MSF</w:t>
      </w:r>
      <w:r w:rsidR="008A0629">
        <w:rPr>
          <w:szCs w:val="20"/>
        </w:rPr>
        <w:t xml:space="preserve"> </w:t>
      </w:r>
      <w:r w:rsidRPr="00BA33BB">
        <w:rPr>
          <w:szCs w:val="20"/>
        </w:rPr>
        <w:t xml:space="preserve">? </w:t>
      </w:r>
    </w:p>
    <w:p w14:paraId="5CDAB34E" w14:textId="24E13FAF" w:rsidR="003F205B" w:rsidRDefault="003F205B" w:rsidP="003F205B">
      <w:pPr>
        <w:pStyle w:val="Paragraphedeliste"/>
        <w:spacing w:after="0"/>
        <w:ind w:left="0" w:firstLine="720"/>
        <w:rPr>
          <w:szCs w:val="20"/>
        </w:rPr>
      </w:pPr>
      <w:r w:rsidRPr="00BA33BB">
        <w:rPr>
          <w:szCs w:val="20"/>
        </w:rPr>
        <w:t xml:space="preserve">Si oui, veuillez préciser </w:t>
      </w:r>
      <w:r w:rsidR="00DF1B0F" w:rsidRPr="00DF1B0F">
        <w:rPr>
          <w:szCs w:val="20"/>
        </w:rPr>
        <w:t xml:space="preserve">l’intitulé du projet, le lieu, la période, le montant du marché et le type de travaux </w:t>
      </w:r>
      <w:r w:rsidR="00D27A3B" w:rsidRPr="00DF1B0F">
        <w:rPr>
          <w:szCs w:val="20"/>
        </w:rPr>
        <w:t>réalisés.</w:t>
      </w:r>
    </w:p>
    <w:p w14:paraId="36718BD6" w14:textId="77777777" w:rsidR="00612CD2" w:rsidRPr="00BA33BB" w:rsidRDefault="00612CD2" w:rsidP="003F205B">
      <w:pPr>
        <w:pStyle w:val="Paragraphedeliste"/>
        <w:spacing w:after="0"/>
        <w:ind w:left="0" w:firstLine="720"/>
        <w:rPr>
          <w:szCs w:val="20"/>
        </w:rPr>
      </w:pPr>
    </w:p>
    <w:p w14:paraId="4D1DA81A" w14:textId="77777777" w:rsidR="003F205B" w:rsidRPr="00BA33BB" w:rsidRDefault="003F205B" w:rsidP="003F205B">
      <w:pPr>
        <w:pStyle w:val="Paragraphedeliste"/>
        <w:spacing w:after="0"/>
        <w:ind w:left="0"/>
        <w:rPr>
          <w:szCs w:val="20"/>
        </w:rPr>
      </w:pPr>
    </w:p>
    <w:p w14:paraId="05C6D573" w14:textId="653E3295" w:rsidR="003F205B" w:rsidRDefault="003F205B" w:rsidP="003F205B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 w:rsidRPr="00BA33BB">
        <w:rPr>
          <w:szCs w:val="20"/>
        </w:rPr>
        <w:t xml:space="preserve"> Travaillez-vous pour une autre organisation (ONU/ONG</w:t>
      </w:r>
      <w:r>
        <w:rPr>
          <w:szCs w:val="20"/>
        </w:rPr>
        <w:t xml:space="preserve">, </w:t>
      </w:r>
      <w:r w:rsidRPr="00BA33BB">
        <w:rPr>
          <w:szCs w:val="20"/>
        </w:rPr>
        <w:t>secteur privé</w:t>
      </w:r>
      <w:r>
        <w:rPr>
          <w:szCs w:val="20"/>
        </w:rPr>
        <w:t xml:space="preserve"> ou </w:t>
      </w:r>
      <w:r w:rsidR="000D0402">
        <w:rPr>
          <w:szCs w:val="20"/>
        </w:rPr>
        <w:t>ministère</w:t>
      </w:r>
      <w:r>
        <w:rPr>
          <w:szCs w:val="20"/>
        </w:rPr>
        <w:t xml:space="preserve"> de la Santé</w:t>
      </w:r>
      <w:r w:rsidRPr="00BA33BB">
        <w:rPr>
          <w:szCs w:val="20"/>
        </w:rPr>
        <w:t xml:space="preserve">) ? </w:t>
      </w:r>
      <w:r w:rsidR="00255B3F">
        <w:rPr>
          <w:szCs w:val="20"/>
        </w:rPr>
        <w:br/>
      </w:r>
      <w:r w:rsidR="003A1D82" w:rsidRPr="003A1D82">
        <w:rPr>
          <w:szCs w:val="20"/>
        </w:rPr>
        <w:t>Merci de préciser les noms des organisations, types de projets, et années d’intervention.</w:t>
      </w:r>
    </w:p>
    <w:p w14:paraId="6BA8D87B" w14:textId="77777777" w:rsidR="00612CD2" w:rsidRDefault="00612CD2" w:rsidP="00612CD2">
      <w:pPr>
        <w:spacing w:after="0" w:line="240" w:lineRule="auto"/>
        <w:jc w:val="left"/>
        <w:rPr>
          <w:szCs w:val="20"/>
        </w:rPr>
      </w:pPr>
    </w:p>
    <w:p w14:paraId="61379BAD" w14:textId="77777777" w:rsidR="00612CD2" w:rsidRPr="00612CD2" w:rsidRDefault="00612CD2" w:rsidP="00612CD2">
      <w:pPr>
        <w:spacing w:after="0" w:line="240" w:lineRule="auto"/>
        <w:jc w:val="left"/>
        <w:rPr>
          <w:szCs w:val="20"/>
        </w:rPr>
      </w:pPr>
    </w:p>
    <w:p w14:paraId="449155A9" w14:textId="77777777" w:rsidR="0009543B" w:rsidRPr="00BA33BB" w:rsidRDefault="0009543B" w:rsidP="0009543B">
      <w:pPr>
        <w:pStyle w:val="Paragraphedeliste"/>
        <w:spacing w:after="0"/>
        <w:ind w:left="0"/>
        <w:rPr>
          <w:szCs w:val="20"/>
        </w:rPr>
      </w:pPr>
    </w:p>
    <w:p w14:paraId="16900C83" w14:textId="7A8BB684" w:rsidR="0009543B" w:rsidRDefault="00993116" w:rsidP="0009543B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>
        <w:rPr>
          <w:szCs w:val="20"/>
        </w:rPr>
        <w:t>Veuillez</w:t>
      </w:r>
      <w:r w:rsidR="0009543B" w:rsidRPr="00BA33BB">
        <w:rPr>
          <w:szCs w:val="20"/>
        </w:rPr>
        <w:t xml:space="preserve"> </w:t>
      </w:r>
      <w:r w:rsidR="00E90365">
        <w:rPr>
          <w:szCs w:val="20"/>
        </w:rPr>
        <w:t>l</w:t>
      </w:r>
      <w:r w:rsidR="0009543B">
        <w:rPr>
          <w:szCs w:val="20"/>
        </w:rPr>
        <w:t>iste</w:t>
      </w:r>
      <w:r>
        <w:rPr>
          <w:szCs w:val="20"/>
        </w:rPr>
        <w:t>r</w:t>
      </w:r>
      <w:r w:rsidR="0009543B">
        <w:rPr>
          <w:szCs w:val="20"/>
        </w:rPr>
        <w:t xml:space="preserve"> ci-dessous 3 projet</w:t>
      </w:r>
      <w:r>
        <w:rPr>
          <w:szCs w:val="20"/>
        </w:rPr>
        <w:t>s</w:t>
      </w:r>
      <w:r w:rsidR="0009543B">
        <w:rPr>
          <w:szCs w:val="20"/>
        </w:rPr>
        <w:t xml:space="preserve"> </w:t>
      </w:r>
      <w:r>
        <w:rPr>
          <w:szCs w:val="20"/>
        </w:rPr>
        <w:t xml:space="preserve">dont les caractéristiques sont </w:t>
      </w:r>
      <w:r w:rsidR="0009543B">
        <w:rPr>
          <w:szCs w:val="20"/>
        </w:rPr>
        <w:t xml:space="preserve">similaires </w:t>
      </w:r>
      <w:r>
        <w:rPr>
          <w:szCs w:val="20"/>
        </w:rPr>
        <w:t>à notre projet, objet de la consultation :</w:t>
      </w:r>
    </w:p>
    <w:p w14:paraId="1475B3C9" w14:textId="77777777" w:rsidR="0009543B" w:rsidRPr="0009543B" w:rsidRDefault="0009543B" w:rsidP="00993116">
      <w:pPr>
        <w:pStyle w:val="Paragraphedeliste"/>
        <w:rPr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6"/>
        <w:gridCol w:w="2634"/>
        <w:gridCol w:w="2195"/>
        <w:gridCol w:w="2596"/>
      </w:tblGrid>
      <w:tr w:rsidR="00612CD2" w:rsidRPr="00CF3DA9" w14:paraId="6C4B57BC" w14:textId="77777777" w:rsidTr="00153666">
        <w:trPr>
          <w:trHeight w:val="328"/>
        </w:trPr>
        <w:tc>
          <w:tcPr>
            <w:tcW w:w="1451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35D3B28" w14:textId="77777777" w:rsidR="00612CD2" w:rsidRPr="004B224B" w:rsidRDefault="00612CD2" w:rsidP="00612CD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59" w:type="pct"/>
            <w:shd w:val="clear" w:color="auto" w:fill="D9D9D9"/>
            <w:vAlign w:val="center"/>
          </w:tcPr>
          <w:p w14:paraId="0AB364AC" w14:textId="247D7F41" w:rsidR="00612CD2" w:rsidRPr="00CF3DA9" w:rsidRDefault="00612CD2" w:rsidP="00612CD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049" w:type="pct"/>
            <w:shd w:val="clear" w:color="auto" w:fill="D9D9D9"/>
            <w:vAlign w:val="center"/>
          </w:tcPr>
          <w:p w14:paraId="1F29C69F" w14:textId="59429A3F" w:rsidR="00612CD2" w:rsidRPr="00CF3DA9" w:rsidRDefault="00612CD2" w:rsidP="00612CD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241" w:type="pct"/>
            <w:shd w:val="clear" w:color="auto" w:fill="D9D9D9"/>
            <w:vAlign w:val="center"/>
          </w:tcPr>
          <w:p w14:paraId="20B574B7" w14:textId="6800FFD4" w:rsidR="00612CD2" w:rsidRPr="00CF3DA9" w:rsidRDefault="00612CD2" w:rsidP="00612CD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09543B" w:rsidRPr="004B224B" w14:paraId="73ECCA1E" w14:textId="77777777" w:rsidTr="0015366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2171BD89" w14:textId="1E0A0C08" w:rsidR="0009543B" w:rsidRPr="00171C01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Type de projet</w:t>
            </w:r>
          </w:p>
        </w:tc>
        <w:tc>
          <w:tcPr>
            <w:tcW w:w="1259" w:type="pct"/>
            <w:vAlign w:val="center"/>
          </w:tcPr>
          <w:p w14:paraId="2380FC60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265EACEB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191C7623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9543B" w:rsidRPr="004B224B" w14:paraId="25BBD33A" w14:textId="77777777" w:rsidTr="0015366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5E12E3F2" w14:textId="4EF22B03" w:rsidR="0009543B" w:rsidRPr="00171C01" w:rsidRDefault="00993116" w:rsidP="0015366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  <w:r w:rsidR="0009543B">
              <w:rPr>
                <w:color w:val="000000"/>
              </w:rPr>
              <w:t>udget</w:t>
            </w:r>
          </w:p>
        </w:tc>
        <w:tc>
          <w:tcPr>
            <w:tcW w:w="1259" w:type="pct"/>
            <w:vAlign w:val="center"/>
          </w:tcPr>
          <w:p w14:paraId="15BFAF48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75B41400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187042B5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9543B" w:rsidRPr="004B224B" w14:paraId="4FFF3124" w14:textId="77777777" w:rsidTr="0015366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31A317C3" w14:textId="17A8FDC9" w:rsidR="0009543B" w:rsidRPr="00171C01" w:rsidRDefault="00946810" w:rsidP="00153666">
            <w:pPr>
              <w:spacing w:after="0" w:line="240" w:lineRule="auto"/>
              <w:jc w:val="center"/>
            </w:pPr>
            <w:r w:rsidRPr="00946810">
              <w:t xml:space="preserve">Superficie </w:t>
            </w:r>
            <w:r>
              <w:t>(</w:t>
            </w:r>
            <w:r w:rsidR="001354E0">
              <w:t>m²</w:t>
            </w:r>
            <w:r>
              <w:t>)</w:t>
            </w:r>
          </w:p>
        </w:tc>
        <w:tc>
          <w:tcPr>
            <w:tcW w:w="1259" w:type="pct"/>
            <w:vAlign w:val="center"/>
          </w:tcPr>
          <w:p w14:paraId="58D35673" w14:textId="77777777" w:rsidR="0009543B" w:rsidRPr="004B224B" w:rsidRDefault="0009543B" w:rsidP="00377FB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3EA865F9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5D5CE662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9543B" w:rsidRPr="004B224B" w14:paraId="62902965" w14:textId="77777777" w:rsidTr="0015366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0C0D0F5E" w14:textId="42BDE3D7" w:rsidR="0009543B" w:rsidRPr="00171C01" w:rsidRDefault="00993116" w:rsidP="00993116">
            <w:pPr>
              <w:spacing w:after="0" w:line="240" w:lineRule="auto"/>
              <w:jc w:val="center"/>
              <w:rPr>
                <w:i/>
              </w:rPr>
            </w:pPr>
            <w:r>
              <w:t>Durée</w:t>
            </w:r>
            <w:r w:rsidR="0009543B">
              <w:t xml:space="preserve"> d</w:t>
            </w:r>
            <w:r>
              <w:t>u</w:t>
            </w:r>
            <w:r w:rsidR="0009543B">
              <w:t xml:space="preserve"> chant</w:t>
            </w:r>
            <w:r>
              <w:t>i</w:t>
            </w:r>
            <w:r w:rsidR="0009543B">
              <w:t>er</w:t>
            </w:r>
          </w:p>
        </w:tc>
        <w:tc>
          <w:tcPr>
            <w:tcW w:w="1259" w:type="pct"/>
            <w:vAlign w:val="center"/>
          </w:tcPr>
          <w:p w14:paraId="6C134217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39DB6E5B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32257898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9543B" w:rsidRPr="004B224B" w14:paraId="027D2C73" w14:textId="77777777" w:rsidTr="0015366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4F910126" w14:textId="399D7163" w:rsidR="0009543B" w:rsidRPr="00171C01" w:rsidRDefault="0009543B" w:rsidP="00153666">
            <w:pPr>
              <w:spacing w:after="0" w:line="240" w:lineRule="auto"/>
              <w:jc w:val="center"/>
              <w:rPr>
                <w:i/>
                <w:color w:val="000000"/>
              </w:rPr>
            </w:pPr>
            <w:r>
              <w:lastRenderedPageBreak/>
              <w:t xml:space="preserve">Date de </w:t>
            </w:r>
            <w:r w:rsidR="00993116">
              <w:t>réception</w:t>
            </w:r>
          </w:p>
        </w:tc>
        <w:tc>
          <w:tcPr>
            <w:tcW w:w="1259" w:type="pct"/>
            <w:vAlign w:val="center"/>
          </w:tcPr>
          <w:p w14:paraId="08E5F982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79A19683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471818D3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9543B" w:rsidRPr="004B224B" w14:paraId="26FC79C0" w14:textId="77777777" w:rsidTr="0015366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680488ED" w14:textId="6813BE73" w:rsidR="0009543B" w:rsidRDefault="00993116" w:rsidP="00153666">
            <w:pPr>
              <w:spacing w:after="0" w:line="240" w:lineRule="auto"/>
              <w:jc w:val="center"/>
            </w:pPr>
            <w:r>
              <w:t>C</w:t>
            </w:r>
            <w:r w:rsidR="0009543B">
              <w:t>lient</w:t>
            </w:r>
          </w:p>
        </w:tc>
        <w:tc>
          <w:tcPr>
            <w:tcW w:w="1259" w:type="pct"/>
            <w:vAlign w:val="center"/>
          </w:tcPr>
          <w:p w14:paraId="1105D7D9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28365AF4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484C022E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</w:tbl>
    <w:p w14:paraId="200FAD3D" w14:textId="77777777" w:rsidR="0009543B" w:rsidRPr="00BA33BB" w:rsidRDefault="0009543B" w:rsidP="00993116">
      <w:pPr>
        <w:pStyle w:val="Paragraphedeliste"/>
        <w:spacing w:after="0" w:line="240" w:lineRule="auto"/>
        <w:ind w:left="720"/>
        <w:jc w:val="left"/>
        <w:rPr>
          <w:szCs w:val="20"/>
        </w:rPr>
      </w:pPr>
    </w:p>
    <w:p w14:paraId="37F754C0" w14:textId="77777777" w:rsidR="003F205B" w:rsidRPr="00BA33BB" w:rsidRDefault="003F205B" w:rsidP="003F205B">
      <w:pPr>
        <w:pStyle w:val="Paragraphedeliste"/>
        <w:spacing w:after="0"/>
        <w:rPr>
          <w:szCs w:val="20"/>
        </w:rPr>
      </w:pPr>
    </w:p>
    <w:p w14:paraId="267B1787" w14:textId="2C609D71" w:rsidR="003F205B" w:rsidRDefault="003F205B" w:rsidP="003F205B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 w:rsidRPr="00BA33BB">
        <w:rPr>
          <w:szCs w:val="20"/>
        </w:rPr>
        <w:t>Passez-vous par</w:t>
      </w:r>
      <w:r>
        <w:rPr>
          <w:szCs w:val="20"/>
        </w:rPr>
        <w:t xml:space="preserve"> les services de sous-traitants ?</w:t>
      </w:r>
      <w:r w:rsidRPr="00BA33BB">
        <w:rPr>
          <w:szCs w:val="20"/>
        </w:rPr>
        <w:t xml:space="preserve"> Si oui, pour quels types de services ?</w:t>
      </w:r>
      <w:r w:rsidR="005B3B83">
        <w:rPr>
          <w:szCs w:val="20"/>
        </w:rPr>
        <w:br/>
      </w:r>
      <w:r w:rsidR="005B3B83" w:rsidRPr="005B3B83">
        <w:rPr>
          <w:szCs w:val="20"/>
        </w:rPr>
        <w:t>Les sous-traitants utilisés doivent être déclarés et validés par MSF avant leur mobilisation sur site</w:t>
      </w:r>
      <w:r w:rsidR="00976241">
        <w:rPr>
          <w:szCs w:val="20"/>
        </w:rPr>
        <w:t>.</w:t>
      </w:r>
    </w:p>
    <w:p w14:paraId="40B136EB" w14:textId="77777777" w:rsidR="00612CD2" w:rsidRPr="00612CD2" w:rsidRDefault="00612CD2" w:rsidP="00612CD2">
      <w:pPr>
        <w:spacing w:after="0" w:line="240" w:lineRule="auto"/>
        <w:jc w:val="left"/>
        <w:rPr>
          <w:szCs w:val="20"/>
        </w:rPr>
      </w:pPr>
    </w:p>
    <w:p w14:paraId="5B425E59" w14:textId="77777777" w:rsidR="003F205B" w:rsidRDefault="003F205B" w:rsidP="003F205B">
      <w:pPr>
        <w:pStyle w:val="Paragraphedeliste"/>
        <w:spacing w:after="0"/>
        <w:rPr>
          <w:szCs w:val="20"/>
        </w:rPr>
      </w:pPr>
    </w:p>
    <w:p w14:paraId="52689EE5" w14:textId="6203CA83" w:rsidR="00993116" w:rsidRDefault="003F205B" w:rsidP="00993116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>
        <w:rPr>
          <w:szCs w:val="20"/>
        </w:rPr>
        <w:t xml:space="preserve">Avez-vous des chantiers de construction en cours ? Si oui, combien ? </w:t>
      </w:r>
      <w:r w:rsidR="00C714F0" w:rsidRPr="00C714F0">
        <w:rPr>
          <w:szCs w:val="20"/>
        </w:rPr>
        <w:t xml:space="preserve">Merci de préciser : lieu, nature des travaux, avancement estimé (%), client, durée prévue, et nombre d’ouvriers </w:t>
      </w:r>
      <w:r w:rsidR="00EC6E93" w:rsidRPr="00C714F0">
        <w:rPr>
          <w:szCs w:val="20"/>
        </w:rPr>
        <w:t>mobilisés.</w:t>
      </w:r>
      <w:r>
        <w:rPr>
          <w:szCs w:val="20"/>
        </w:rPr>
        <w:t xml:space="preserve"> </w:t>
      </w:r>
    </w:p>
    <w:p w14:paraId="57129CC8" w14:textId="77777777" w:rsidR="00612CD2" w:rsidRDefault="00612CD2" w:rsidP="00612CD2">
      <w:pPr>
        <w:spacing w:after="0" w:line="240" w:lineRule="auto"/>
        <w:jc w:val="left"/>
        <w:rPr>
          <w:szCs w:val="20"/>
        </w:rPr>
      </w:pPr>
    </w:p>
    <w:p w14:paraId="4709AAB8" w14:textId="77777777" w:rsidR="00612CD2" w:rsidRPr="00612CD2" w:rsidRDefault="00612CD2" w:rsidP="00612CD2">
      <w:pPr>
        <w:spacing w:after="0" w:line="240" w:lineRule="auto"/>
        <w:jc w:val="left"/>
        <w:rPr>
          <w:szCs w:val="20"/>
        </w:rPr>
      </w:pPr>
    </w:p>
    <w:p w14:paraId="13865097" w14:textId="77777777" w:rsidR="00993116" w:rsidRPr="00993116" w:rsidRDefault="00993116" w:rsidP="00993116">
      <w:pPr>
        <w:pStyle w:val="Paragraphedeliste"/>
        <w:spacing w:after="0" w:line="240" w:lineRule="auto"/>
        <w:ind w:left="720"/>
        <w:jc w:val="left"/>
        <w:rPr>
          <w:szCs w:val="20"/>
        </w:rPr>
      </w:pPr>
    </w:p>
    <w:p w14:paraId="642A591F" w14:textId="3BF418C7" w:rsidR="003F205B" w:rsidRDefault="003F205B" w:rsidP="009F086D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 w:rsidRPr="00993116">
        <w:rPr>
          <w:szCs w:val="20"/>
        </w:rPr>
        <w:t xml:space="preserve">Votre banque a-t-elle déjà fourni des garanties concernant votre entreprise ? </w:t>
      </w:r>
      <w:r w:rsidR="009F086D">
        <w:rPr>
          <w:szCs w:val="20"/>
        </w:rPr>
        <w:br/>
      </w:r>
      <w:ins w:id="0" w:author="James Omolo" w:date="2025-08-08T09:29:00Z" w16du:dateUtc="2025-08-08T09:29:00Z">
        <w:r w:rsidR="009F086D">
          <w:rPr>
            <w:szCs w:val="20"/>
          </w:rPr>
          <w:br/>
        </w:r>
      </w:ins>
      <w:del w:id="1" w:author="James Omolo" w:date="2025-08-08T09:28:00Z" w16du:dateUtc="2025-08-08T09:28:00Z">
        <w:r w:rsidRPr="009F086D" w:rsidDel="00882C15">
          <w:rPr>
            <w:szCs w:val="20"/>
          </w:rPr>
          <w:delText xml:space="preserve"> </w:delText>
        </w:r>
      </w:del>
      <w:r w:rsidR="008D570E" w:rsidRPr="009F086D">
        <w:rPr>
          <w:szCs w:val="20"/>
        </w:rPr>
        <w:t>Merci de fournir une copie de toute garantie bancaire récente si disponible.</w:t>
      </w:r>
      <w:r w:rsidR="005A03B0">
        <w:rPr>
          <w:szCs w:val="20"/>
        </w:rPr>
        <w:br/>
      </w:r>
      <w:r w:rsidR="005A03B0">
        <w:rPr>
          <w:szCs w:val="20"/>
        </w:rPr>
        <w:br/>
      </w:r>
    </w:p>
    <w:p w14:paraId="4A9C1507" w14:textId="77777777" w:rsidR="003F205B" w:rsidRDefault="003F205B" w:rsidP="003F205B">
      <w:pPr>
        <w:spacing w:after="0"/>
        <w:rPr>
          <w:sz w:val="22"/>
        </w:rPr>
      </w:pPr>
    </w:p>
    <w:p w14:paraId="39415260" w14:textId="77777777" w:rsidR="00612CD2" w:rsidRDefault="00612CD2" w:rsidP="003F205B">
      <w:pPr>
        <w:spacing w:after="0"/>
        <w:rPr>
          <w:sz w:val="22"/>
        </w:rPr>
      </w:pPr>
    </w:p>
    <w:p w14:paraId="58AEE456" w14:textId="77777777" w:rsidR="00612CD2" w:rsidRDefault="00612CD2" w:rsidP="003F205B">
      <w:pPr>
        <w:spacing w:after="0"/>
        <w:rPr>
          <w:sz w:val="22"/>
        </w:rPr>
      </w:pPr>
    </w:p>
    <w:p w14:paraId="7CCC3014" w14:textId="77777777" w:rsidR="003F205B" w:rsidRDefault="003F205B" w:rsidP="003F205B">
      <w:pPr>
        <w:spacing w:after="0"/>
        <w:rPr>
          <w:sz w:val="22"/>
        </w:rPr>
      </w:pPr>
    </w:p>
    <w:p w14:paraId="2B71E23D" w14:textId="56E8AD25" w:rsidR="00ED5510" w:rsidRPr="00740DF7" w:rsidRDefault="003F205B" w:rsidP="003F205B">
      <w:pPr>
        <w:spacing w:after="0"/>
        <w:rPr>
          <w:sz w:val="22"/>
        </w:rPr>
      </w:pPr>
      <w:r>
        <w:rPr>
          <w:sz w:val="22"/>
        </w:rPr>
        <w:t>D</w:t>
      </w:r>
      <w:r w:rsidR="00E17243" w:rsidRPr="00740DF7">
        <w:rPr>
          <w:sz w:val="22"/>
        </w:rPr>
        <w:t>ATE :</w:t>
      </w:r>
    </w:p>
    <w:p w14:paraId="3A2275F5" w14:textId="4B0100C5" w:rsidR="00D574F8" w:rsidRPr="00740DF7" w:rsidRDefault="00E17243" w:rsidP="003F205B">
      <w:pPr>
        <w:spacing w:after="0"/>
        <w:rPr>
          <w:sz w:val="22"/>
        </w:rPr>
      </w:pPr>
      <w:r w:rsidRPr="00740DF7">
        <w:rPr>
          <w:sz w:val="22"/>
        </w:rPr>
        <w:t>SIGNATURE</w:t>
      </w:r>
      <w:r w:rsidR="00346A37" w:rsidRPr="00740DF7">
        <w:rPr>
          <w:sz w:val="22"/>
        </w:rPr>
        <w:t xml:space="preserve"> et CACHET</w:t>
      </w:r>
      <w:r w:rsidRPr="00740DF7">
        <w:rPr>
          <w:sz w:val="22"/>
        </w:rPr>
        <w:t> :</w:t>
      </w:r>
    </w:p>
    <w:sectPr w:rsidR="00D574F8" w:rsidRPr="00740DF7" w:rsidSect="00185045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854E7" w14:textId="77777777" w:rsidR="004009CB" w:rsidRDefault="004009CB" w:rsidP="00A93BD7">
      <w:pPr>
        <w:spacing w:after="0" w:line="240" w:lineRule="auto"/>
      </w:pPr>
      <w:r>
        <w:separator/>
      </w:r>
    </w:p>
  </w:endnote>
  <w:endnote w:type="continuationSeparator" w:id="0">
    <w:p w14:paraId="119862FE" w14:textId="77777777" w:rsidR="004009CB" w:rsidRDefault="004009CB" w:rsidP="00A93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Narrow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B13DA" w14:textId="0313DA2E" w:rsidR="001B3320" w:rsidRDefault="00ED5510" w:rsidP="001B3320">
    <w:pPr>
      <w:pStyle w:val="Pieddepage"/>
    </w:pPr>
    <w:r>
      <w:t xml:space="preserve">Annexe </w:t>
    </w:r>
    <w:r w:rsidR="003F205B">
      <w:t>1.1_Questionnaire Fournisseur</w:t>
    </w:r>
    <w:r w:rsidRPr="003720EC">
      <w:t xml:space="preserve">       </w:t>
    </w:r>
    <w:sdt>
      <w:sdtPr>
        <w:id w:val="1961768267"/>
        <w:docPartObj>
          <w:docPartGallery w:val="Page Numbers (Bottom of Page)"/>
          <w:docPartUnique/>
        </w:docPartObj>
      </w:sdtPr>
      <w:sdtEndPr/>
      <w:sdtContent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1B3320">
              <w:tab/>
            </w:r>
            <w:r w:rsidR="001B3320">
              <w:tab/>
            </w:r>
            <w:r w:rsidR="001B3320">
              <w:tab/>
              <w:t xml:space="preserve">Page </w:t>
            </w:r>
            <w:r w:rsidR="001B3320">
              <w:rPr>
                <w:b/>
                <w:bCs/>
                <w:sz w:val="24"/>
                <w:szCs w:val="24"/>
              </w:rPr>
              <w:fldChar w:fldCharType="begin"/>
            </w:r>
            <w:r w:rsidR="001B3320">
              <w:rPr>
                <w:b/>
                <w:bCs/>
              </w:rPr>
              <w:instrText>PAGE</w:instrText>
            </w:r>
            <w:r w:rsidR="001B3320">
              <w:rPr>
                <w:b/>
                <w:bCs/>
                <w:sz w:val="24"/>
                <w:szCs w:val="24"/>
              </w:rPr>
              <w:fldChar w:fldCharType="separate"/>
            </w:r>
            <w:r w:rsidR="00E90365">
              <w:rPr>
                <w:b/>
                <w:bCs/>
                <w:noProof/>
              </w:rPr>
              <w:t>1</w:t>
            </w:r>
            <w:r w:rsidR="001B3320">
              <w:rPr>
                <w:b/>
                <w:bCs/>
                <w:sz w:val="24"/>
                <w:szCs w:val="24"/>
              </w:rPr>
              <w:fldChar w:fldCharType="end"/>
            </w:r>
            <w:r w:rsidR="001B3320">
              <w:t xml:space="preserve"> sur </w:t>
            </w:r>
            <w:r w:rsidR="001B3320">
              <w:rPr>
                <w:b/>
                <w:bCs/>
                <w:sz w:val="24"/>
                <w:szCs w:val="24"/>
              </w:rPr>
              <w:fldChar w:fldCharType="begin"/>
            </w:r>
            <w:r w:rsidR="001B3320">
              <w:rPr>
                <w:b/>
                <w:bCs/>
              </w:rPr>
              <w:instrText>NUMPAGES</w:instrText>
            </w:r>
            <w:r w:rsidR="001B3320">
              <w:rPr>
                <w:b/>
                <w:bCs/>
                <w:sz w:val="24"/>
                <w:szCs w:val="24"/>
              </w:rPr>
              <w:fldChar w:fldCharType="separate"/>
            </w:r>
            <w:r w:rsidR="00E90365">
              <w:rPr>
                <w:b/>
                <w:bCs/>
                <w:noProof/>
              </w:rPr>
              <w:t>2</w:t>
            </w:r>
            <w:r w:rsidR="001B3320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3128261" w14:textId="3D5CA876" w:rsidR="00A93BD7" w:rsidRDefault="00ED5510" w:rsidP="00ED5510">
    <w:pPr>
      <w:pStyle w:val="Sansinterligne"/>
    </w:pPr>
    <w:r w:rsidRPr="003720EC">
      <w:t>CONFIDENTIEL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704BA" w14:textId="77777777" w:rsidR="004009CB" w:rsidRDefault="004009CB" w:rsidP="00A93BD7">
      <w:pPr>
        <w:spacing w:after="0" w:line="240" w:lineRule="auto"/>
      </w:pPr>
      <w:r>
        <w:separator/>
      </w:r>
    </w:p>
  </w:footnote>
  <w:footnote w:type="continuationSeparator" w:id="0">
    <w:p w14:paraId="3AB65F1D" w14:textId="77777777" w:rsidR="004009CB" w:rsidRDefault="004009CB" w:rsidP="00A93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7514"/>
      <w:gridCol w:w="1701"/>
      <w:gridCol w:w="1241"/>
    </w:tblGrid>
    <w:tr w:rsidR="000A6766" w:rsidRPr="009F4ADC" w14:paraId="0FFDB57B" w14:textId="77777777" w:rsidTr="00691CA5">
      <w:trPr>
        <w:trHeight w:val="589"/>
      </w:trPr>
      <w:tc>
        <w:tcPr>
          <w:tcW w:w="7514" w:type="dxa"/>
        </w:tcPr>
        <w:p w14:paraId="6F04A9C8" w14:textId="2CFF7C64" w:rsidR="000A6766" w:rsidRPr="00F00B0B" w:rsidDel="00F00B0B" w:rsidRDefault="000A6766">
          <w:pPr>
            <w:pStyle w:val="En-tte"/>
            <w:rPr>
              <w:del w:id="2" w:author="msff-ouagadougou-log-supply" w:date="2025-08-13T11:11:00Z" w16du:dateUtc="2025-08-13T11:11:00Z"/>
              <w:lang w:val="en-US"/>
              <w:rPrChange w:id="3" w:author="msff-ouagadougou-log-supply" w:date="2025-08-13T11:10:00Z" w16du:dateUtc="2025-08-13T11:10:00Z">
                <w:rPr>
                  <w:del w:id="4" w:author="msff-ouagadougou-log-supply" w:date="2025-08-13T11:11:00Z" w16du:dateUtc="2025-08-13T11:11:00Z"/>
                </w:rPr>
              </w:rPrChange>
            </w:rPr>
            <w:pPrChange w:id="5" w:author="msff-ouagadougou-log-supply" w:date="2025-08-13T11:11:00Z" w16du:dateUtc="2025-08-13T11:11:00Z">
              <w:pPr>
                <w:pStyle w:val="En-tte"/>
                <w:ind w:left="3047"/>
                <w:jc w:val="right"/>
              </w:pPr>
            </w:pPrChange>
          </w:pPr>
        </w:p>
        <w:p w14:paraId="74E7A84D" w14:textId="77777777" w:rsidR="00F00B0B" w:rsidRDefault="00F00B0B">
          <w:pPr>
            <w:pStyle w:val="En-tte"/>
            <w:pPrChange w:id="6" w:author="msff-ouagadougou-log-supply" w:date="2025-08-13T11:11:00Z" w16du:dateUtc="2025-08-13T11:11:00Z">
              <w:pPr>
                <w:pStyle w:val="En-tte"/>
                <w:ind w:left="3047"/>
                <w:jc w:val="right"/>
              </w:pPr>
            </w:pPrChange>
          </w:pPr>
        </w:p>
        <w:p w14:paraId="79D6327E" w14:textId="77777777" w:rsidR="00F00B0B" w:rsidRPr="00F00B0B" w:rsidRDefault="00F00B0B" w:rsidP="00F00B0B">
          <w:pPr>
            <w:pStyle w:val="En-tte"/>
            <w:ind w:left="3047"/>
            <w:jc w:val="right"/>
            <w:rPr>
              <w:lang w:val="en-US"/>
              <w:rPrChange w:id="7" w:author="msff-ouagadougou-log-supply" w:date="2025-08-13T11:10:00Z" w16du:dateUtc="2025-08-13T11:10:00Z">
                <w:rPr/>
              </w:rPrChange>
            </w:rPr>
          </w:pPr>
          <w:r w:rsidRPr="00F00B0B">
            <w:rPr>
              <w:lang w:val="en-US"/>
              <w:rPrChange w:id="8" w:author="msff-ouagadougou-log-supply" w:date="2025-08-13T11:10:00Z" w16du:dateUtc="2025-08-13T11:10:00Z">
                <w:rPr/>
              </w:rPrChange>
            </w:rPr>
            <w:t>MSF – France</w:t>
          </w:r>
        </w:p>
        <w:p w14:paraId="2ACC8B99" w14:textId="295BFD24" w:rsidR="00F00B0B" w:rsidRPr="00F00B0B" w:rsidRDefault="00F00B0B">
          <w:pPr>
            <w:pStyle w:val="En-tte"/>
            <w:ind w:left="3047"/>
            <w:jc w:val="right"/>
            <w:rPr>
              <w:lang w:val="en-US"/>
              <w:rPrChange w:id="9" w:author="msff-ouagadougou-log-supply" w:date="2025-08-13T11:10:00Z" w16du:dateUtc="2025-08-13T11:10:00Z">
                <w:rPr/>
              </w:rPrChange>
            </w:rPr>
            <w:pPrChange w:id="10" w:author="msff-ouagadougou-log-supply" w:date="2025-08-13T11:09:00Z" w16du:dateUtc="2025-08-13T11:09:00Z">
              <w:pPr>
                <w:pStyle w:val="En-tte"/>
                <w:ind w:left="2327"/>
                <w:jc w:val="right"/>
              </w:pPr>
            </w:pPrChange>
          </w:pPr>
          <w:r w:rsidRPr="00F00B0B">
            <w:rPr>
              <w:lang w:val="en-US"/>
              <w:rPrChange w:id="11" w:author="msff-ouagadougou-log-supply" w:date="2025-08-13T11:10:00Z" w16du:dateUtc="2025-08-13T11:10:00Z">
                <w:rPr/>
              </w:rPrChange>
            </w:rPr>
            <w:t>BF181, COORDINATION, Burkina Faso</w:t>
          </w:r>
        </w:p>
        <w:p w14:paraId="20F25013" w14:textId="77777777" w:rsidR="000A6766" w:rsidRPr="00F00B0B" w:rsidRDefault="000A6766" w:rsidP="00517F11">
          <w:pPr>
            <w:pStyle w:val="En-tte"/>
            <w:jc w:val="center"/>
            <w:rPr>
              <w:lang w:val="en-US"/>
              <w:rPrChange w:id="12" w:author="msff-ouagadougou-log-supply" w:date="2025-08-13T11:10:00Z" w16du:dateUtc="2025-08-13T11:10:00Z">
                <w:rPr/>
              </w:rPrChange>
            </w:rPr>
          </w:pPr>
        </w:p>
      </w:tc>
      <w:tc>
        <w:tcPr>
          <w:tcW w:w="1701" w:type="dxa"/>
        </w:tcPr>
        <w:p w14:paraId="0AF6AA78" w14:textId="3375ADA6" w:rsidR="000A6766" w:rsidRPr="00F00B0B" w:rsidRDefault="000A6766" w:rsidP="00517F11">
          <w:pPr>
            <w:pStyle w:val="En-tte"/>
            <w:ind w:left="2327" w:firstLine="4153"/>
            <w:jc w:val="center"/>
            <w:rPr>
              <w:lang w:val="en-US"/>
              <w:rPrChange w:id="13" w:author="msff-ouagadougou-log-supply" w:date="2025-08-13T11:10:00Z" w16du:dateUtc="2025-08-13T11:10:00Z">
                <w:rPr/>
              </w:rPrChange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715584" behindDoc="0" locked="0" layoutInCell="1" allowOverlap="1" wp14:anchorId="2EAA7968" wp14:editId="0A993AE9">
                <wp:simplePos x="0" y="0"/>
                <wp:positionH relativeFrom="column">
                  <wp:posOffset>131445</wp:posOffset>
                </wp:positionH>
                <wp:positionV relativeFrom="paragraph">
                  <wp:posOffset>44450</wp:posOffset>
                </wp:positionV>
                <wp:extent cx="789305" cy="479425"/>
                <wp:effectExtent l="0" t="0" r="0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9305" cy="479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41" w:type="dxa"/>
          <w:vAlign w:val="center"/>
        </w:tcPr>
        <w:p w14:paraId="6CE788BB" w14:textId="77777777" w:rsidR="000A6766" w:rsidRDefault="000A6766" w:rsidP="00517F11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Annexe</w:t>
          </w:r>
        </w:p>
        <w:p w14:paraId="33F66E99" w14:textId="118AEFDA" w:rsidR="000A6766" w:rsidRPr="009F4ADC" w:rsidRDefault="003F205B" w:rsidP="00517F11">
          <w:pPr>
            <w:pStyle w:val="En-tte"/>
            <w:jc w:val="center"/>
          </w:pPr>
          <w:r>
            <w:rPr>
              <w:sz w:val="28"/>
            </w:rPr>
            <w:t>1.1</w:t>
          </w:r>
        </w:p>
      </w:tc>
    </w:tr>
  </w:tbl>
  <w:p w14:paraId="7A55D48B" w14:textId="77777777" w:rsidR="000A6766" w:rsidRDefault="000A6766" w:rsidP="003C3E5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D6523"/>
    <w:multiLevelType w:val="hybridMultilevel"/>
    <w:tmpl w:val="AB9C0F3C"/>
    <w:lvl w:ilvl="0" w:tplc="BC6E41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01CC6"/>
    <w:multiLevelType w:val="hybridMultilevel"/>
    <w:tmpl w:val="823002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B37A2"/>
    <w:multiLevelType w:val="multilevel"/>
    <w:tmpl w:val="C2F85726"/>
    <w:lvl w:ilvl="0">
      <w:start w:val="1"/>
      <w:numFmt w:val="decimal"/>
      <w:pStyle w:val="Titre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28C5EFD"/>
    <w:multiLevelType w:val="hybridMultilevel"/>
    <w:tmpl w:val="3C969694"/>
    <w:lvl w:ilvl="0" w:tplc="6E04FB10">
      <w:start w:val="13"/>
      <w:numFmt w:val="bullet"/>
      <w:lvlText w:val="-"/>
      <w:lvlJc w:val="left"/>
      <w:pPr>
        <w:ind w:left="1428" w:hanging="360"/>
      </w:pPr>
      <w:rPr>
        <w:rFonts w:ascii="ArialNarrow,Italic" w:eastAsia="Calibri" w:hAnsi="ArialNarrow,Italic" w:cs="ArialNarrow,Italic" w:hint="default"/>
        <w:i/>
        <w:sz w:val="20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DA041BE"/>
    <w:multiLevelType w:val="hybridMultilevel"/>
    <w:tmpl w:val="01EC189C"/>
    <w:lvl w:ilvl="0" w:tplc="26F60B3E">
      <w:start w:val="1"/>
      <w:numFmt w:val="decimal"/>
      <w:lvlText w:val="%1."/>
      <w:lvlJc w:val="left"/>
      <w:pPr>
        <w:ind w:left="1077" w:hanging="360"/>
      </w:pPr>
    </w:lvl>
    <w:lvl w:ilvl="1" w:tplc="040C0019" w:tentative="1">
      <w:start w:val="1"/>
      <w:numFmt w:val="lowerLetter"/>
      <w:pStyle w:val="Titre3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4EB711EC"/>
    <w:multiLevelType w:val="hybridMultilevel"/>
    <w:tmpl w:val="E0884ADE"/>
    <w:lvl w:ilvl="0" w:tplc="A8CE58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CA2349"/>
    <w:multiLevelType w:val="hybridMultilevel"/>
    <w:tmpl w:val="679EA6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E402AC"/>
    <w:multiLevelType w:val="hybridMultilevel"/>
    <w:tmpl w:val="DE5A9E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52D3E"/>
    <w:multiLevelType w:val="hybridMultilevel"/>
    <w:tmpl w:val="9F7CE8C6"/>
    <w:lvl w:ilvl="0" w:tplc="040C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6067C"/>
    <w:multiLevelType w:val="hybridMultilevel"/>
    <w:tmpl w:val="F24624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8327B"/>
    <w:multiLevelType w:val="hybridMultilevel"/>
    <w:tmpl w:val="022A645C"/>
    <w:lvl w:ilvl="0" w:tplc="7F6CC018">
      <w:start w:val="1"/>
      <w:numFmt w:val="upperLetter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614971">
    <w:abstractNumId w:val="10"/>
  </w:num>
  <w:num w:numId="2" w16cid:durableId="232816073">
    <w:abstractNumId w:val="4"/>
  </w:num>
  <w:num w:numId="3" w16cid:durableId="806049636">
    <w:abstractNumId w:val="2"/>
  </w:num>
  <w:num w:numId="4" w16cid:durableId="1644892797">
    <w:abstractNumId w:val="2"/>
  </w:num>
  <w:num w:numId="5" w16cid:durableId="1677417999">
    <w:abstractNumId w:val="5"/>
  </w:num>
  <w:num w:numId="6" w16cid:durableId="191263178">
    <w:abstractNumId w:val="6"/>
  </w:num>
  <w:num w:numId="7" w16cid:durableId="1569535921">
    <w:abstractNumId w:val="0"/>
  </w:num>
  <w:num w:numId="8" w16cid:durableId="1650671681">
    <w:abstractNumId w:val="10"/>
  </w:num>
  <w:num w:numId="9" w16cid:durableId="1878548485">
    <w:abstractNumId w:val="10"/>
  </w:num>
  <w:num w:numId="10" w16cid:durableId="616378299">
    <w:abstractNumId w:val="9"/>
  </w:num>
  <w:num w:numId="11" w16cid:durableId="1350331410">
    <w:abstractNumId w:val="8"/>
  </w:num>
  <w:num w:numId="12" w16cid:durableId="1842817364">
    <w:abstractNumId w:val="3"/>
  </w:num>
  <w:num w:numId="13" w16cid:durableId="1654141954">
    <w:abstractNumId w:val="1"/>
  </w:num>
  <w:num w:numId="14" w16cid:durableId="1071149231">
    <w:abstractNumId w:val="7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mes Omolo">
    <w15:presenceInfo w15:providerId="AD" w15:userId="S::James.Omolo@paris.msf.org::10fe3e42-21cf-47a1-9083-90e7c409f059"/>
  </w15:person>
  <w15:person w15:author="msff-ouagadougou-log-supply">
    <w15:presenceInfo w15:providerId="AD" w15:userId="S::msff-ouagadougou-log-supply@paris.msf.org::0ec991bf-84bf-4917-a08f-796480b7f4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BBB"/>
    <w:rsid w:val="0001375D"/>
    <w:rsid w:val="0005413B"/>
    <w:rsid w:val="000775F5"/>
    <w:rsid w:val="00080D76"/>
    <w:rsid w:val="000820DC"/>
    <w:rsid w:val="0009543B"/>
    <w:rsid w:val="0009597A"/>
    <w:rsid w:val="000A6766"/>
    <w:rsid w:val="000A71E3"/>
    <w:rsid w:val="000D0402"/>
    <w:rsid w:val="00115652"/>
    <w:rsid w:val="00134E92"/>
    <w:rsid w:val="001354E0"/>
    <w:rsid w:val="001465A0"/>
    <w:rsid w:val="001629FB"/>
    <w:rsid w:val="00166DE1"/>
    <w:rsid w:val="00185045"/>
    <w:rsid w:val="00193D0B"/>
    <w:rsid w:val="001B3320"/>
    <w:rsid w:val="001C2791"/>
    <w:rsid w:val="00252AC1"/>
    <w:rsid w:val="00255B3F"/>
    <w:rsid w:val="00283333"/>
    <w:rsid w:val="002A616C"/>
    <w:rsid w:val="002D22D4"/>
    <w:rsid w:val="002E0113"/>
    <w:rsid w:val="002E7016"/>
    <w:rsid w:val="002E7F70"/>
    <w:rsid w:val="00332421"/>
    <w:rsid w:val="00346A37"/>
    <w:rsid w:val="00367195"/>
    <w:rsid w:val="00377FBE"/>
    <w:rsid w:val="003A1D82"/>
    <w:rsid w:val="003B1F2B"/>
    <w:rsid w:val="003C3E59"/>
    <w:rsid w:val="003F205B"/>
    <w:rsid w:val="004009CB"/>
    <w:rsid w:val="00431A01"/>
    <w:rsid w:val="004742E6"/>
    <w:rsid w:val="00482EBD"/>
    <w:rsid w:val="00483400"/>
    <w:rsid w:val="004E711F"/>
    <w:rsid w:val="004F119D"/>
    <w:rsid w:val="00501754"/>
    <w:rsid w:val="00512874"/>
    <w:rsid w:val="005207A3"/>
    <w:rsid w:val="00531AFE"/>
    <w:rsid w:val="00563DBB"/>
    <w:rsid w:val="005A03B0"/>
    <w:rsid w:val="005A26FB"/>
    <w:rsid w:val="005B3B83"/>
    <w:rsid w:val="00612CD2"/>
    <w:rsid w:val="00615E48"/>
    <w:rsid w:val="0064200E"/>
    <w:rsid w:val="00691CA5"/>
    <w:rsid w:val="006D5090"/>
    <w:rsid w:val="006D5ECA"/>
    <w:rsid w:val="006F49F8"/>
    <w:rsid w:val="00740DF7"/>
    <w:rsid w:val="00741E18"/>
    <w:rsid w:val="00767EED"/>
    <w:rsid w:val="00773D75"/>
    <w:rsid w:val="0077700A"/>
    <w:rsid w:val="00784A0A"/>
    <w:rsid w:val="007B45F5"/>
    <w:rsid w:val="007B46EF"/>
    <w:rsid w:val="007B6B00"/>
    <w:rsid w:val="007C0998"/>
    <w:rsid w:val="007C6CB9"/>
    <w:rsid w:val="007D4FD8"/>
    <w:rsid w:val="00810018"/>
    <w:rsid w:val="008120E2"/>
    <w:rsid w:val="00860975"/>
    <w:rsid w:val="008736DC"/>
    <w:rsid w:val="008817C1"/>
    <w:rsid w:val="00881C07"/>
    <w:rsid w:val="00882C15"/>
    <w:rsid w:val="00883789"/>
    <w:rsid w:val="00886116"/>
    <w:rsid w:val="008978EA"/>
    <w:rsid w:val="008A0629"/>
    <w:rsid w:val="008D570E"/>
    <w:rsid w:val="00925D9B"/>
    <w:rsid w:val="00926045"/>
    <w:rsid w:val="009330B0"/>
    <w:rsid w:val="00946810"/>
    <w:rsid w:val="00950B14"/>
    <w:rsid w:val="00957761"/>
    <w:rsid w:val="00965DB6"/>
    <w:rsid w:val="00976241"/>
    <w:rsid w:val="009864B2"/>
    <w:rsid w:val="0098696E"/>
    <w:rsid w:val="00993116"/>
    <w:rsid w:val="009D7477"/>
    <w:rsid w:val="009F086D"/>
    <w:rsid w:val="00A012FA"/>
    <w:rsid w:val="00A41A1B"/>
    <w:rsid w:val="00A520BE"/>
    <w:rsid w:val="00A7745E"/>
    <w:rsid w:val="00A9008B"/>
    <w:rsid w:val="00A93BD7"/>
    <w:rsid w:val="00AF1E05"/>
    <w:rsid w:val="00B22AD6"/>
    <w:rsid w:val="00B23DDA"/>
    <w:rsid w:val="00B83E84"/>
    <w:rsid w:val="00BE6625"/>
    <w:rsid w:val="00C1625D"/>
    <w:rsid w:val="00C40C1E"/>
    <w:rsid w:val="00C415BC"/>
    <w:rsid w:val="00C714F0"/>
    <w:rsid w:val="00C75200"/>
    <w:rsid w:val="00C80436"/>
    <w:rsid w:val="00CD1775"/>
    <w:rsid w:val="00D26502"/>
    <w:rsid w:val="00D27A3B"/>
    <w:rsid w:val="00D34A38"/>
    <w:rsid w:val="00D42C68"/>
    <w:rsid w:val="00D574F8"/>
    <w:rsid w:val="00D57784"/>
    <w:rsid w:val="00D7519B"/>
    <w:rsid w:val="00D92E71"/>
    <w:rsid w:val="00DA7C5D"/>
    <w:rsid w:val="00DF1B0F"/>
    <w:rsid w:val="00E17243"/>
    <w:rsid w:val="00E3442A"/>
    <w:rsid w:val="00E34E92"/>
    <w:rsid w:val="00E47651"/>
    <w:rsid w:val="00E5421A"/>
    <w:rsid w:val="00E90365"/>
    <w:rsid w:val="00EA4D5C"/>
    <w:rsid w:val="00EC6E93"/>
    <w:rsid w:val="00ED18A9"/>
    <w:rsid w:val="00ED5510"/>
    <w:rsid w:val="00EF5AE3"/>
    <w:rsid w:val="00F00B0B"/>
    <w:rsid w:val="00F3190B"/>
    <w:rsid w:val="00F36B5D"/>
    <w:rsid w:val="00F95BBB"/>
    <w:rsid w:val="00FF5E73"/>
    <w:rsid w:val="0162822A"/>
    <w:rsid w:val="094C4B2D"/>
    <w:rsid w:val="0A9C2C59"/>
    <w:rsid w:val="0B1EE187"/>
    <w:rsid w:val="11389E49"/>
    <w:rsid w:val="14B32993"/>
    <w:rsid w:val="24F99650"/>
    <w:rsid w:val="2DF85A56"/>
    <w:rsid w:val="3D763911"/>
    <w:rsid w:val="5684B02A"/>
    <w:rsid w:val="68C6183C"/>
    <w:rsid w:val="709B290E"/>
    <w:rsid w:val="70F2DB62"/>
    <w:rsid w:val="7344A9FC"/>
    <w:rsid w:val="7D72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B20F6"/>
  <w15:docId w15:val="{195ACB49-22AA-4661-AD9E-8FB5A20F8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Calibri" w:hAnsi="Arial Narrow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DE1"/>
    <w:pPr>
      <w:spacing w:after="200" w:line="276" w:lineRule="auto"/>
      <w:jc w:val="both"/>
    </w:pPr>
    <w:rPr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93D0B"/>
    <w:pPr>
      <w:keepNext/>
      <w:keepLines/>
      <w:numPr>
        <w:numId w:val="1"/>
      </w:numPr>
      <w:pBdr>
        <w:bottom w:val="single" w:sz="4" w:space="1" w:color="auto"/>
      </w:pBdr>
      <w:spacing w:before="480" w:after="120" w:line="240" w:lineRule="auto"/>
      <w:outlineLvl w:val="0"/>
    </w:pPr>
    <w:rPr>
      <w:b/>
      <w:bCs/>
      <w:caps/>
      <w:sz w:val="24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926045"/>
    <w:pPr>
      <w:keepNext/>
      <w:keepLines/>
      <w:numPr>
        <w:numId w:val="4"/>
      </w:numPr>
      <w:spacing w:before="120" w:after="120" w:line="240" w:lineRule="auto"/>
      <w:outlineLvl w:val="1"/>
    </w:pPr>
    <w:rPr>
      <w:b/>
      <w:bCs/>
      <w:i/>
      <w:sz w:val="24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926045"/>
    <w:pPr>
      <w:keepNext/>
      <w:keepLines/>
      <w:numPr>
        <w:ilvl w:val="1"/>
        <w:numId w:val="2"/>
      </w:numPr>
      <w:spacing w:before="120" w:after="120" w:line="240" w:lineRule="auto"/>
      <w:ind w:left="998" w:hanging="431"/>
      <w:outlineLvl w:val="2"/>
    </w:pPr>
    <w:rPr>
      <w:b/>
      <w:bCs/>
      <w:i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26045"/>
    <w:pPr>
      <w:keepNext/>
      <w:keepLines/>
      <w:spacing w:before="120" w:after="120"/>
      <w:ind w:left="1211" w:hanging="360"/>
      <w:outlineLvl w:val="3"/>
    </w:pPr>
    <w:rPr>
      <w:rFonts w:eastAsia="Times New Roman"/>
      <w:bCs/>
      <w:i/>
      <w:iCs/>
      <w:u w:val="single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283333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2604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26045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26045"/>
    <w:pPr>
      <w:keepNext/>
      <w:keepLines/>
      <w:spacing w:before="200" w:after="0"/>
      <w:outlineLvl w:val="7"/>
    </w:pPr>
    <w:rPr>
      <w:rFonts w:ascii="Cambria" w:eastAsia="Times New Roman" w:hAnsi="Cambria"/>
      <w:color w:val="2DA2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26045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193D0B"/>
    <w:rPr>
      <w:b/>
      <w:bCs/>
      <w:caps/>
      <w:sz w:val="24"/>
      <w:szCs w:val="28"/>
      <w:lang w:eastAsia="en-US"/>
    </w:rPr>
  </w:style>
  <w:style w:type="character" w:customStyle="1" w:styleId="Titre2Car">
    <w:name w:val="Titre 2 Car"/>
    <w:link w:val="Titre2"/>
    <w:uiPriority w:val="9"/>
    <w:rsid w:val="00926045"/>
    <w:rPr>
      <w:b/>
      <w:bCs/>
      <w:i/>
      <w:sz w:val="24"/>
      <w:szCs w:val="26"/>
    </w:rPr>
  </w:style>
  <w:style w:type="character" w:customStyle="1" w:styleId="Titre3Car">
    <w:name w:val="Titre 3 Car"/>
    <w:link w:val="Titre3"/>
    <w:uiPriority w:val="9"/>
    <w:rsid w:val="00926045"/>
    <w:rPr>
      <w:b/>
      <w:bCs/>
      <w:i/>
      <w:szCs w:val="24"/>
    </w:rPr>
  </w:style>
  <w:style w:type="character" w:customStyle="1" w:styleId="Titre4Car">
    <w:name w:val="Titre 4 Car"/>
    <w:link w:val="Titre4"/>
    <w:uiPriority w:val="9"/>
    <w:rsid w:val="00926045"/>
    <w:rPr>
      <w:rFonts w:eastAsia="Times New Roman"/>
      <w:bCs/>
      <w:i/>
      <w:iCs/>
      <w:u w:val="single"/>
    </w:rPr>
  </w:style>
  <w:style w:type="character" w:customStyle="1" w:styleId="Titre5Car">
    <w:name w:val="Titre 5 Car"/>
    <w:link w:val="Titre5"/>
    <w:uiPriority w:val="9"/>
    <w:semiHidden/>
    <w:rsid w:val="00283333"/>
    <w:rPr>
      <w:rFonts w:ascii="Cambria" w:eastAsia="Times New Roman" w:hAnsi="Cambria"/>
      <w:color w:val="16505E"/>
      <w:szCs w:val="22"/>
    </w:rPr>
  </w:style>
  <w:style w:type="character" w:customStyle="1" w:styleId="Titre6Car">
    <w:name w:val="Titre 6 Car"/>
    <w:link w:val="Titre6"/>
    <w:uiPriority w:val="9"/>
    <w:semiHidden/>
    <w:rsid w:val="00926045"/>
    <w:rPr>
      <w:rFonts w:ascii="Cambria" w:eastAsia="Times New Roman" w:hAnsi="Cambria"/>
      <w:i/>
      <w:iCs/>
      <w:color w:val="16505E"/>
    </w:rPr>
  </w:style>
  <w:style w:type="character" w:customStyle="1" w:styleId="Titre7Car">
    <w:name w:val="Titre 7 Car"/>
    <w:link w:val="Titre7"/>
    <w:uiPriority w:val="9"/>
    <w:semiHidden/>
    <w:rsid w:val="00926045"/>
    <w:rPr>
      <w:rFonts w:ascii="Cambria" w:eastAsia="Times New Roman" w:hAnsi="Cambria"/>
      <w:i/>
      <w:iCs/>
      <w:color w:val="404040"/>
    </w:rPr>
  </w:style>
  <w:style w:type="character" w:customStyle="1" w:styleId="Titre8Car">
    <w:name w:val="Titre 8 Car"/>
    <w:link w:val="Titre8"/>
    <w:uiPriority w:val="9"/>
    <w:semiHidden/>
    <w:rsid w:val="00926045"/>
    <w:rPr>
      <w:rFonts w:ascii="Cambria" w:eastAsia="Times New Roman" w:hAnsi="Cambria"/>
      <w:color w:val="2DA2BF"/>
    </w:rPr>
  </w:style>
  <w:style w:type="character" w:customStyle="1" w:styleId="Titre9Car">
    <w:name w:val="Titre 9 Car"/>
    <w:link w:val="Titre9"/>
    <w:uiPriority w:val="9"/>
    <w:semiHidden/>
    <w:rsid w:val="00926045"/>
    <w:rPr>
      <w:rFonts w:ascii="Cambria" w:eastAsia="Times New Roman" w:hAnsi="Cambria"/>
      <w:i/>
      <w:iCs/>
      <w:color w:val="40404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26045"/>
    <w:pPr>
      <w:spacing w:line="240" w:lineRule="auto"/>
    </w:pPr>
    <w:rPr>
      <w:b/>
      <w:bCs/>
      <w:color w:val="2DA2BF"/>
      <w:sz w:val="18"/>
      <w:szCs w:val="18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926045"/>
    <w:pPr>
      <w:spacing w:after="0" w:line="240" w:lineRule="auto"/>
      <w:contextualSpacing/>
      <w:jc w:val="left"/>
    </w:pPr>
    <w:rPr>
      <w:rFonts w:eastAsia="Times New Roman"/>
      <w:b/>
      <w:sz w:val="44"/>
      <w:szCs w:val="52"/>
    </w:rPr>
  </w:style>
  <w:style w:type="character" w:customStyle="1" w:styleId="TitreCar">
    <w:name w:val="Titre Car"/>
    <w:link w:val="Titre"/>
    <w:uiPriority w:val="10"/>
    <w:rsid w:val="00926045"/>
    <w:rPr>
      <w:rFonts w:eastAsia="Times New Roman"/>
      <w:b/>
      <w:sz w:val="44"/>
      <w:szCs w:val="52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926045"/>
    <w:pPr>
      <w:numPr>
        <w:ilvl w:val="1"/>
      </w:numPr>
      <w:spacing w:after="0" w:line="240" w:lineRule="auto"/>
      <w:jc w:val="left"/>
    </w:pPr>
    <w:rPr>
      <w:rFonts w:eastAsia="Times New Roman"/>
      <w:b/>
      <w:i/>
      <w:iCs/>
      <w:sz w:val="28"/>
      <w:szCs w:val="24"/>
    </w:rPr>
  </w:style>
  <w:style w:type="character" w:customStyle="1" w:styleId="Sous-titreCar">
    <w:name w:val="Sous-titre Car"/>
    <w:link w:val="Sous-titre"/>
    <w:uiPriority w:val="11"/>
    <w:rsid w:val="00926045"/>
    <w:rPr>
      <w:rFonts w:eastAsia="Times New Roman"/>
      <w:b/>
      <w:i/>
      <w:iCs/>
      <w:sz w:val="28"/>
      <w:szCs w:val="24"/>
      <w:lang w:eastAsia="fr-FR"/>
    </w:rPr>
  </w:style>
  <w:style w:type="character" w:styleId="lev">
    <w:name w:val="Strong"/>
    <w:uiPriority w:val="22"/>
    <w:qFormat/>
    <w:rsid w:val="00283333"/>
    <w:rPr>
      <w:b/>
      <w:bCs/>
    </w:rPr>
  </w:style>
  <w:style w:type="character" w:styleId="Accentuation">
    <w:name w:val="Emphasis"/>
    <w:uiPriority w:val="20"/>
    <w:rsid w:val="00283333"/>
    <w:rPr>
      <w:i/>
      <w:iCs/>
    </w:rPr>
  </w:style>
  <w:style w:type="paragraph" w:styleId="Sansinterligne">
    <w:name w:val="No Spacing"/>
    <w:autoRedefine/>
    <w:uiPriority w:val="1"/>
    <w:qFormat/>
    <w:rsid w:val="00926045"/>
    <w:pPr>
      <w:jc w:val="both"/>
    </w:pPr>
    <w:rPr>
      <w:szCs w:val="22"/>
    </w:rPr>
  </w:style>
  <w:style w:type="paragraph" w:styleId="Paragraphedeliste">
    <w:name w:val="List Paragraph"/>
    <w:aliases w:val="LMI - Liste à puces,Par. de liste-etic"/>
    <w:basedOn w:val="Normal"/>
    <w:link w:val="ParagraphedelisteCar"/>
    <w:uiPriority w:val="34"/>
    <w:qFormat/>
    <w:rsid w:val="00283333"/>
    <w:pPr>
      <w:ind w:left="708"/>
    </w:pPr>
  </w:style>
  <w:style w:type="paragraph" w:styleId="Citation">
    <w:name w:val="Quote"/>
    <w:basedOn w:val="Normal"/>
    <w:next w:val="Normal"/>
    <w:link w:val="CitationCar"/>
    <w:uiPriority w:val="29"/>
    <w:rsid w:val="00283333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283333"/>
    <w:rPr>
      <w:rFonts w:ascii="Arial Narrow" w:hAnsi="Arial Narrow"/>
      <w:i/>
      <w:iCs/>
      <w:color w:val="000000"/>
      <w:szCs w:val="22"/>
    </w:rPr>
  </w:style>
  <w:style w:type="paragraph" w:styleId="Citationintense">
    <w:name w:val="Intense Quote"/>
    <w:basedOn w:val="Normal"/>
    <w:next w:val="Normal"/>
    <w:link w:val="CitationintenseCar"/>
    <w:uiPriority w:val="30"/>
    <w:rsid w:val="00283333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CitationintenseCar">
    <w:name w:val="Citation intense Car"/>
    <w:link w:val="Citationintense"/>
    <w:uiPriority w:val="30"/>
    <w:rsid w:val="00283333"/>
    <w:rPr>
      <w:rFonts w:ascii="Arial Narrow" w:hAnsi="Arial Narrow"/>
      <w:b/>
      <w:bCs/>
      <w:i/>
      <w:iCs/>
      <w:color w:val="2DA2BF"/>
      <w:szCs w:val="22"/>
    </w:rPr>
  </w:style>
  <w:style w:type="character" w:styleId="Accentuationlgre">
    <w:name w:val="Subtle Emphasis"/>
    <w:uiPriority w:val="19"/>
    <w:rsid w:val="00283333"/>
    <w:rPr>
      <w:i/>
      <w:iCs/>
      <w:color w:val="808080"/>
    </w:rPr>
  </w:style>
  <w:style w:type="character" w:styleId="Accentuationintense">
    <w:name w:val="Intense Emphasis"/>
    <w:uiPriority w:val="21"/>
    <w:rsid w:val="00283333"/>
    <w:rPr>
      <w:b/>
      <w:bCs/>
      <w:i/>
      <w:iCs/>
      <w:color w:val="2DA2BF"/>
    </w:rPr>
  </w:style>
  <w:style w:type="character" w:styleId="Rfrencelgre">
    <w:name w:val="Subtle Reference"/>
    <w:uiPriority w:val="31"/>
    <w:rsid w:val="00283333"/>
    <w:rPr>
      <w:smallCaps/>
      <w:color w:val="DA1F28"/>
      <w:u w:val="single"/>
    </w:rPr>
  </w:style>
  <w:style w:type="character" w:styleId="Rfrenceintense">
    <w:name w:val="Intense Reference"/>
    <w:uiPriority w:val="32"/>
    <w:rsid w:val="00283333"/>
    <w:rPr>
      <w:b/>
      <w:bCs/>
      <w:smallCaps/>
      <w:color w:val="DA1F28"/>
      <w:spacing w:val="5"/>
      <w:u w:val="single"/>
    </w:rPr>
  </w:style>
  <w:style w:type="character" w:styleId="Titredulivre">
    <w:name w:val="Book Title"/>
    <w:uiPriority w:val="33"/>
    <w:rsid w:val="00283333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26045"/>
    <w:pPr>
      <w:numPr>
        <w:numId w:val="0"/>
      </w:numPr>
      <w:outlineLvl w:val="9"/>
    </w:pPr>
    <w:rPr>
      <w:rFonts w:ascii="Cambria" w:hAnsi="Cambria"/>
      <w:color w:val="21798E"/>
    </w:rPr>
  </w:style>
  <w:style w:type="paragraph" w:styleId="En-tte">
    <w:name w:val="header"/>
    <w:basedOn w:val="Normal"/>
    <w:link w:val="En-tteCar"/>
    <w:unhideWhenUsed/>
    <w:rsid w:val="00A93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3BD7"/>
    <w:rPr>
      <w:szCs w:val="22"/>
      <w:lang w:eastAsia="en-US"/>
    </w:rPr>
  </w:style>
  <w:style w:type="paragraph" w:styleId="Pieddepage">
    <w:name w:val="footer"/>
    <w:basedOn w:val="Normal"/>
    <w:link w:val="PieddepageCar"/>
    <w:unhideWhenUsed/>
    <w:rsid w:val="00A93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3BD7"/>
    <w:rPr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93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3D0B"/>
    <w:rPr>
      <w:rFonts w:ascii="Tahoma" w:hAnsi="Tahoma" w:cs="Tahoma"/>
      <w:sz w:val="16"/>
      <w:szCs w:val="16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193D0B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193D0B"/>
    <w:rPr>
      <w:lang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193D0B"/>
    <w:rPr>
      <w:vertAlign w:val="superscript"/>
    </w:rPr>
  </w:style>
  <w:style w:type="paragraph" w:styleId="Corpsdetexte2">
    <w:name w:val="Body Text 2"/>
    <w:basedOn w:val="Normal"/>
    <w:link w:val="Corpsdetexte2Car"/>
    <w:rsid w:val="00193D0B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kern w:val="1"/>
      <w:szCs w:val="20"/>
      <w:lang w:val="en-GB"/>
    </w:rPr>
  </w:style>
  <w:style w:type="character" w:customStyle="1" w:styleId="Corpsdetexte2Car">
    <w:name w:val="Corps de texte 2 Car"/>
    <w:basedOn w:val="Policepardfaut"/>
    <w:link w:val="Corpsdetexte2"/>
    <w:rsid w:val="00193D0B"/>
    <w:rPr>
      <w:rFonts w:ascii="Times New Roman" w:eastAsia="Times New Roman" w:hAnsi="Times New Roman"/>
      <w:kern w:val="1"/>
      <w:lang w:val="en-GB" w:eastAsia="en-US"/>
    </w:rPr>
  </w:style>
  <w:style w:type="table" w:styleId="Grilledutableau">
    <w:name w:val="Table Grid"/>
    <w:basedOn w:val="TableauNormal"/>
    <w:uiPriority w:val="59"/>
    <w:rsid w:val="00D34A3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rsid w:val="00D574F8"/>
    <w:rPr>
      <w:sz w:val="16"/>
      <w:szCs w:val="16"/>
    </w:rPr>
  </w:style>
  <w:style w:type="paragraph" w:styleId="Commentaire">
    <w:name w:val="annotation text"/>
    <w:basedOn w:val="Normal"/>
    <w:link w:val="CommentaireCar"/>
    <w:rsid w:val="00D574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Helvetica" w:eastAsia="Times New Roman" w:hAnsi="Helvetica"/>
      <w:szCs w:val="20"/>
      <w:lang w:val="en-US"/>
    </w:rPr>
  </w:style>
  <w:style w:type="character" w:customStyle="1" w:styleId="CommentaireCar">
    <w:name w:val="Commentaire Car"/>
    <w:basedOn w:val="Policepardfaut"/>
    <w:link w:val="Commentaire"/>
    <w:rsid w:val="00D574F8"/>
    <w:rPr>
      <w:rFonts w:ascii="Helvetica" w:eastAsia="Times New Roman" w:hAnsi="Helvetica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E5421A"/>
    <w:pPr>
      <w:overflowPunct/>
      <w:autoSpaceDE/>
      <w:autoSpaceDN/>
      <w:adjustRightInd/>
      <w:spacing w:after="200"/>
      <w:textAlignment w:val="auto"/>
    </w:pPr>
    <w:rPr>
      <w:rFonts w:ascii="Arial Narrow" w:eastAsia="Calibri" w:hAnsi="Arial Narrow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rsid w:val="00E5421A"/>
    <w:rPr>
      <w:rFonts w:ascii="Helvetica" w:eastAsia="Times New Roman" w:hAnsi="Helvetica"/>
      <w:b/>
      <w:bCs/>
      <w:lang w:val="en-US" w:eastAsia="en-US"/>
    </w:rPr>
  </w:style>
  <w:style w:type="character" w:customStyle="1" w:styleId="ParagraphedelisteCar">
    <w:name w:val="Paragraphe de liste Car"/>
    <w:aliases w:val="LMI - Liste à puces Car,Par. de liste-etic Car"/>
    <w:link w:val="Paragraphedeliste"/>
    <w:uiPriority w:val="34"/>
    <w:locked/>
    <w:rsid w:val="003F205B"/>
    <w:rPr>
      <w:szCs w:val="22"/>
      <w:lang w:eastAsia="en-US"/>
    </w:rPr>
  </w:style>
  <w:style w:type="paragraph" w:styleId="Rvision">
    <w:name w:val="Revision"/>
    <w:hidden/>
    <w:uiPriority w:val="99"/>
    <w:semiHidden/>
    <w:rsid w:val="00615E4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3B8F5D240074D9CC77C728FF3B23C" ma:contentTypeVersion="28" ma:contentTypeDescription="Create a new document." ma:contentTypeScope="" ma:versionID="d75d36cea74223b0af4a377e6ccf2885">
  <xsd:schema xmlns:xsd="http://www.w3.org/2001/XMLSchema" xmlns:xs="http://www.w3.org/2001/XMLSchema" xmlns:p="http://schemas.microsoft.com/office/2006/metadata/properties" xmlns:ns2="97538978-8fd9-4c35-81af-6b6906cfca81" xmlns:ns3="95c99d26-28d1-4230-a17f-0ee5f5d3d7a5" xmlns:ns4="20c1abfa-485b-41c9-a329-38772ca1fd48" targetNamespace="http://schemas.microsoft.com/office/2006/metadata/properties" ma:root="true" ma:fieldsID="dd0be6f79c8694af296c99a5a29ddb40" ns2:_="" ns3:_="" ns4:_="">
    <xsd:import namespace="97538978-8fd9-4c35-81af-6b6906cfca81"/>
    <xsd:import namespace="95c99d26-28d1-4230-a17f-0ee5f5d3d7a5"/>
    <xsd:import namespace="20c1abfa-485b-41c9-a329-38772ca1fd48"/>
    <xsd:element name="properties">
      <xsd:complexType>
        <xsd:sequence>
          <xsd:element name="documentManagement">
            <xsd:complexType>
              <xsd:all>
                <xsd:element ref="ns2:R_x00e9_sum_x00e9_" minOccurs="0"/>
                <xsd:element ref="ns2:Langue" minOccurs="0"/>
                <xsd:element ref="ns2:Typededoc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testm_x00e9_tadonn_x00e9_es" minOccurs="0"/>
                <xsd:element ref="ns2:Th_x00e9_matiquePO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Gestiondesdroi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ypedeprojet" minOccurs="0"/>
                <xsd:element ref="ns2:LieudeTransfe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538978-8fd9-4c35-81af-6b6906cfca81" elementFormDefault="qualified">
    <xsd:import namespace="http://schemas.microsoft.com/office/2006/documentManagement/types"/>
    <xsd:import namespace="http://schemas.microsoft.com/office/infopath/2007/PartnerControls"/>
    <xsd:element name="R_x00e9_sum_x00e9_" ma:index="8" nillable="true" ma:displayName="Résumé" ma:format="Dropdown" ma:internalName="R_x00e9_sum_x00e9_">
      <xsd:simpleType>
        <xsd:restriction base="dms:Note">
          <xsd:maxLength value="255"/>
        </xsd:restriction>
      </xsd:simpleType>
    </xsd:element>
    <xsd:element name="Langue" ma:index="9" nillable="true" ma:displayName="Langue" ma:format="Dropdown" ma:internalName="Langue">
      <xsd:simpleType>
        <xsd:restriction base="dms:Choice">
          <xsd:enumeration value="Francais"/>
          <xsd:enumeration value="English"/>
          <xsd:enumeration value="Arabic"/>
          <xsd:enumeration value="Other"/>
        </xsd:restriction>
      </xsd:simpleType>
    </xsd:element>
    <xsd:element name="Typededoc" ma:index="10" nillable="true" ma:displayName="Type de doc" ma:format="Dropdown" ma:internalName="Typededoc">
      <xsd:simpleType>
        <xsd:restriction base="dms:Choice">
          <xsd:enumeration value="Département"/>
          <xsd:enumeration value="Electricité"/>
          <xsd:enumeration value="Watsan"/>
          <xsd:enumeration value="IT"/>
          <xsd:enumeration value="Biomed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5" nillable="true" ma:displayName="Sign-off status" ma:internalName="Sign_x002d_off_x0020_status">
      <xsd:simpleType>
        <xsd:restriction base="dms:Text"/>
      </xsd:simpleType>
    </xsd:element>
    <xsd:element name="testm_x00e9_tadonn_x00e9_es" ma:index="16" nillable="true" ma:displayName="test métadonnées" ma:format="Dropdown" ma:internalName="testm_x00e9_tadonn_x00e9_es">
      <xsd:simpleType>
        <xsd:restriction base="dms:Choice">
          <xsd:enumeration value="Choix 1"/>
          <xsd:enumeration value="Choix 2"/>
          <xsd:enumeration value="Choix 3"/>
        </xsd:restriction>
      </xsd:simpleType>
    </xsd:element>
    <xsd:element name="Th_x00e9_matiquePOS" ma:index="17" nillable="true" ma:displayName="Thématique POS" ma:format="Dropdown" ma:internalName="Th_x00e9_matiquePOS">
      <xsd:simpleType>
        <xsd:restriction base="dms:Choice">
          <xsd:enumeration value="Meca"/>
          <xsd:enumeration value="IT"/>
          <xsd:enumeration value="WATSAN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Gestiondesdroits" ma:index="27" nillable="true" ma:displayName="Gestion des droits" ma:format="Dropdown" ma:internalName="Gestiondesdroits">
      <xsd:simpleType>
        <xsd:restriction base="dms:Text">
          <xsd:maxLength value="255"/>
        </xsd:restriction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3f8169e7-20d4-4f95-9450-953b2d8ea5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ypedeprojet" ma:index="33" nillable="true" ma:displayName="Type de projet" ma:format="Dropdown" ma:internalName="Typedeprojet">
      <xsd:simpleType>
        <xsd:restriction base="dms:Choice">
          <xsd:enumeration value="Hopital"/>
          <xsd:enumeration value="Laboratoire"/>
          <xsd:enumeration value="Pharmacie"/>
          <xsd:enumeration value="Choix 4"/>
          <xsd:enumeration value="Pédiatrie"/>
        </xsd:restriction>
      </xsd:simpleType>
    </xsd:element>
    <xsd:element name="LieudeTransfer" ma:index="34" nillable="true" ma:displayName="Lieu de Transfer" ma:format="Dropdown" ma:internalName="LieudeTransf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brary INTL"/>
                    <xsd:enumeration value="Toolbox OCP"/>
                  </xsd:restriction>
                </xsd:simpleType>
              </xsd:element>
            </xsd:sequence>
          </xsd:extension>
        </xsd:complexContent>
      </xsd:complexType>
    </xsd:element>
    <xsd:element name="MediaServiceBillingMetadata" ma:index="3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c99d26-28d1-4230-a17f-0ee5f5d3d7a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c1abfa-485b-41c9-a329-38772ca1fd48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d099babd-2e9c-4204-9b51-46d03eca5bea}" ma:internalName="TaxCatchAll" ma:showField="CatchAllData" ma:web="95c99d26-28d1-4230-a17f-0ee5f5d3d7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stm_x00e9_tadonn_x00e9_es xmlns="97538978-8fd9-4c35-81af-6b6906cfca81" xsi:nil="true"/>
    <Typedeprojet xmlns="97538978-8fd9-4c35-81af-6b6906cfca81" xsi:nil="true"/>
    <LieudeTransfer xmlns="97538978-8fd9-4c35-81af-6b6906cfca81" xsi:nil="true"/>
    <Gestiondesdroits xmlns="97538978-8fd9-4c35-81af-6b6906cfca81" xsi:nil="true"/>
    <R_x00e9_sum_x00e9_ xmlns="97538978-8fd9-4c35-81af-6b6906cfca81" xsi:nil="true"/>
    <_Flow_SignoffStatus xmlns="97538978-8fd9-4c35-81af-6b6906cfca81" xsi:nil="true"/>
    <Th_x00e9_matiquePOS xmlns="97538978-8fd9-4c35-81af-6b6906cfca81" xsi:nil="true"/>
    <TaxCatchAll xmlns="20c1abfa-485b-41c9-a329-38772ca1fd48" xsi:nil="true"/>
    <Typededoc xmlns="97538978-8fd9-4c35-81af-6b6906cfca81" xsi:nil="true"/>
    <lcf76f155ced4ddcb4097134ff3c332f xmlns="97538978-8fd9-4c35-81af-6b6906cfca81">
      <Terms xmlns="http://schemas.microsoft.com/office/infopath/2007/PartnerControls"/>
    </lcf76f155ced4ddcb4097134ff3c332f>
    <Langue xmlns="97538978-8fd9-4c35-81af-6b6906cfca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0AA832-6E72-485F-B38C-054F4EEFF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538978-8fd9-4c35-81af-6b6906cfca81"/>
    <ds:schemaRef ds:uri="95c99d26-28d1-4230-a17f-0ee5f5d3d7a5"/>
    <ds:schemaRef ds:uri="20c1abfa-485b-41c9-a329-38772ca1fd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264635-CBD7-4BEA-B5E3-F13601D228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35982C-DF95-44F7-B883-4558D6660D46}">
  <ds:schemaRefs>
    <ds:schemaRef ds:uri="http://schemas.microsoft.com/office/2006/metadata/properties"/>
    <ds:schemaRef ds:uri="http://schemas.microsoft.com/office/infopath/2007/PartnerControls"/>
    <ds:schemaRef ds:uri="97538978-8fd9-4c35-81af-6b6906cfca81"/>
    <ds:schemaRef ds:uri="20c1abfa-485b-41c9-a329-38772ca1fd48"/>
  </ds:schemaRefs>
</ds:datastoreItem>
</file>

<file path=customXml/itemProps4.xml><?xml version="1.0" encoding="utf-8"?>
<ds:datastoreItem xmlns:ds="http://schemas.openxmlformats.org/officeDocument/2006/customXml" ds:itemID="{C02F8250-90BE-4952-B1CC-75CB1F9A64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Médecins Sans Frontières - Paris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Baptiste Vergnet</dc:creator>
  <cp:lastModifiedBy>msff-ouagadougou-log-supply</cp:lastModifiedBy>
  <cp:revision>2</cp:revision>
  <cp:lastPrinted>2020-03-03T14:34:00Z</cp:lastPrinted>
  <dcterms:created xsi:type="dcterms:W3CDTF">2025-09-01T10:45:00Z</dcterms:created>
  <dcterms:modified xsi:type="dcterms:W3CDTF">2025-09-01T10:45:00Z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0x010100D963B8F5D240074D9CC77C728FF3B23C</vt:lpwstr>
  </property>
  <property fmtid="{D5CDD505-2E9C-101B-9397-08002B2CF9AE}" pid="3" name="MediaServiceImageTags">
    <vt:lpwstr/>
  </property>
  <property fmtid="{D5CDD505-2E9C-101B-9397-08002B2CF9AE}" pid="4" name="_ExtendedDescription">
    <vt:lpwstr/>
  </property>
</Properties>
</file>